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362B18" w:rsidR="00E85C74" w:rsidP="002F2829" w:rsidRDefault="00C429F0" w14:paraId="6D90A095" w14:textId="77777777">
      <w:pPr>
        <w:spacing w:after="0" w:line="240" w:lineRule="auto"/>
        <w:jc w:val="right"/>
        <w:rPr>
          <w:sz w:val="20"/>
          <w:szCs w:val="20"/>
          <w:lang w:val="en-US"/>
        </w:rPr>
      </w:pPr>
      <w:r w:rsidRPr="00362B18">
        <w:rPr>
          <w:sz w:val="20"/>
          <w:szCs w:val="20"/>
          <w:lang w:val="en-US"/>
        </w:rPr>
        <w:tab/>
      </w:r>
      <w:r w:rsidRPr="00362B18">
        <w:rPr>
          <w:sz w:val="20"/>
          <w:szCs w:val="20"/>
          <w:lang w:val="en-US"/>
        </w:rPr>
        <w:tab/>
      </w:r>
      <w:r w:rsidRPr="00362B18">
        <w:rPr>
          <w:sz w:val="20"/>
          <w:szCs w:val="20"/>
          <w:lang w:val="en-US"/>
        </w:rPr>
        <w:tab/>
      </w:r>
      <w:r w:rsidRPr="00362B18">
        <w:rPr>
          <w:sz w:val="20"/>
          <w:szCs w:val="20"/>
          <w:lang w:val="en-US"/>
        </w:rPr>
        <w:tab/>
      </w:r>
      <w:r w:rsidRPr="00362B18">
        <w:rPr>
          <w:sz w:val="20"/>
          <w:szCs w:val="20"/>
          <w:lang w:val="en-US"/>
        </w:rPr>
        <w:tab/>
      </w:r>
      <w:r w:rsidRPr="00362B18">
        <w:rPr>
          <w:sz w:val="20"/>
          <w:szCs w:val="20"/>
          <w:lang w:val="en-US"/>
        </w:rPr>
        <w:tab/>
      </w:r>
    </w:p>
    <w:p w:rsidRPr="00362B18" w:rsidR="008F1132" w:rsidP="002F2829" w:rsidRDefault="008F1132" w14:paraId="606D5708" w14:textId="77777777">
      <w:pPr>
        <w:spacing w:after="0" w:line="240" w:lineRule="auto"/>
        <w:jc w:val="both"/>
        <w:rPr>
          <w:lang w:val="en-US"/>
        </w:rPr>
      </w:pPr>
    </w:p>
    <w:p w:rsidRPr="00362B18" w:rsidR="008F1132" w:rsidP="002F2829" w:rsidRDefault="008F1132" w14:paraId="5DB0C51E" w14:textId="77777777">
      <w:pPr>
        <w:spacing w:after="0" w:line="240" w:lineRule="auto"/>
        <w:jc w:val="both"/>
        <w:rPr>
          <w:lang w:val="en-US"/>
        </w:rPr>
      </w:pPr>
    </w:p>
    <w:p w:rsidRPr="00362B18" w:rsidR="008F1132" w:rsidP="002F2829" w:rsidRDefault="008F1132" w14:paraId="6186E95C" w14:textId="77777777">
      <w:pPr>
        <w:spacing w:after="0" w:line="240" w:lineRule="auto"/>
        <w:jc w:val="both"/>
        <w:rPr>
          <w:lang w:val="en-US"/>
        </w:rPr>
      </w:pPr>
    </w:p>
    <w:p w:rsidRPr="00362B18" w:rsidR="008F1132" w:rsidP="002F2829" w:rsidRDefault="008F1132" w14:paraId="0FB369FB" w14:textId="77777777">
      <w:pPr>
        <w:spacing w:after="0" w:line="240" w:lineRule="auto"/>
        <w:jc w:val="both"/>
        <w:rPr>
          <w:lang w:val="en-US"/>
        </w:rPr>
      </w:pPr>
    </w:p>
    <w:p w:rsidRPr="00A67D86" w:rsidR="008F1132" w:rsidRDefault="008F1132" w14:paraId="70F589D0" w14:textId="77777777">
      <w:pPr>
        <w:spacing w:after="0" w:line="240" w:lineRule="auto"/>
        <w:jc w:val="both"/>
        <w:rPr>
          <w:rFonts w:ascii="Arial" w:hAnsi="Arial" w:cs="Arial"/>
          <w:lang w:val="en-US"/>
        </w:rPr>
      </w:pPr>
    </w:p>
    <w:p w:rsidRPr="00A67D86" w:rsidR="008F1132" w:rsidP="002F2829" w:rsidRDefault="008F1132" w14:paraId="16B4E348" w14:textId="77777777">
      <w:pPr>
        <w:spacing w:after="0" w:line="240" w:lineRule="auto"/>
        <w:jc w:val="both"/>
        <w:rPr>
          <w:rFonts w:ascii="Arial" w:hAnsi="Arial" w:cs="Arial"/>
          <w:lang w:val="en-US"/>
        </w:rPr>
      </w:pPr>
    </w:p>
    <w:p w:rsidRPr="00A67D86" w:rsidR="008F1132" w:rsidP="002F2829" w:rsidRDefault="008F1132" w14:paraId="347FF83B" w14:textId="77777777">
      <w:pPr>
        <w:spacing w:after="0" w:line="240" w:lineRule="auto"/>
        <w:jc w:val="both"/>
        <w:rPr>
          <w:rFonts w:ascii="Arial" w:hAnsi="Arial" w:cs="Arial"/>
          <w:b/>
          <w:sz w:val="44"/>
          <w:szCs w:val="44"/>
          <w:lang w:val="en-US"/>
        </w:rPr>
      </w:pPr>
    </w:p>
    <w:p w:rsidRPr="00A67D86" w:rsidR="00C429F0" w:rsidP="00503475" w:rsidRDefault="002E62D4" w14:paraId="2BA09C80" w14:textId="1B7CC1E2">
      <w:pPr>
        <w:spacing w:after="0" w:line="240" w:lineRule="auto"/>
        <w:jc w:val="center"/>
        <w:rPr>
          <w:rFonts w:ascii="Arial" w:hAnsi="Arial" w:cs="Arial"/>
          <w:lang w:val="en-US"/>
        </w:rPr>
      </w:pPr>
      <w:r w:rsidRPr="00A67D86">
        <w:rPr>
          <w:rFonts w:ascii="Arial" w:hAnsi="Arial" w:cs="Arial"/>
          <w:b/>
          <w:sz w:val="52"/>
          <w:szCs w:val="52"/>
          <w:lang w:val="en-US"/>
        </w:rPr>
        <w:t>Prelaminated card Inlays with transparent window for ID1 cards</w:t>
      </w:r>
    </w:p>
    <w:p w:rsidRPr="00A67D86" w:rsidR="00CB5462" w:rsidP="00CB5462" w:rsidRDefault="00CB5462" w14:paraId="55ACAD47" w14:textId="77777777">
      <w:pPr>
        <w:spacing w:after="0" w:line="239" w:lineRule="auto"/>
        <w:ind w:left="55" w:right="-20"/>
        <w:rPr>
          <w:rFonts w:ascii="Arial" w:hAnsi="Arial" w:eastAsia="Arial" w:cs="Arial"/>
          <w:color w:val="000000"/>
          <w:sz w:val="36"/>
          <w:szCs w:val="36"/>
        </w:rPr>
      </w:pPr>
      <w:r w:rsidRPr="00A67D86">
        <w:rPr>
          <w:rFonts w:ascii="Arial" w:hAnsi="Arial" w:eastAsia="Arial" w:cs="Arial"/>
          <w:color w:val="000000"/>
          <w:sz w:val="36"/>
          <w:szCs w:val="36"/>
        </w:rPr>
        <w:t xml:space="preserve">      </w:t>
      </w:r>
    </w:p>
    <w:p w:rsidRPr="00A67D86" w:rsidR="00CB5462" w:rsidP="002574DA" w:rsidRDefault="00CB5462" w14:paraId="6C5BA94B" w14:textId="06113EAB">
      <w:pPr>
        <w:spacing w:after="0" w:line="239" w:lineRule="auto"/>
        <w:ind w:left="55" w:right="-20"/>
        <w:jc w:val="center"/>
        <w:rPr>
          <w:rFonts w:ascii="Arial" w:hAnsi="Arial" w:eastAsia="Arial" w:cs="Arial"/>
          <w:color w:val="000000"/>
          <w:sz w:val="36"/>
          <w:szCs w:val="36"/>
        </w:rPr>
      </w:pPr>
      <w:proofErr w:type="spellStart"/>
      <w:r w:rsidRPr="00A67D86">
        <w:rPr>
          <w:rFonts w:ascii="Arial" w:hAnsi="Arial" w:eastAsia="Arial" w:cs="Arial"/>
          <w:color w:val="000000"/>
          <w:sz w:val="36"/>
          <w:szCs w:val="36"/>
        </w:rPr>
        <w:t>Specification</w:t>
      </w:r>
      <w:proofErr w:type="spellEnd"/>
      <w:r w:rsidRPr="00A67D86">
        <w:rPr>
          <w:rFonts w:ascii="Arial" w:hAnsi="Arial" w:eastAsia="Arial" w:cs="Arial"/>
          <w:color w:val="000000"/>
          <w:sz w:val="36"/>
          <w:szCs w:val="36"/>
        </w:rPr>
        <w:t xml:space="preserve"> </w:t>
      </w:r>
      <w:proofErr w:type="spellStart"/>
      <w:r w:rsidRPr="00A67D86">
        <w:rPr>
          <w:rFonts w:ascii="Arial" w:hAnsi="Arial" w:eastAsia="Arial" w:cs="Arial"/>
          <w:color w:val="000000"/>
          <w:sz w:val="36"/>
          <w:szCs w:val="36"/>
        </w:rPr>
        <w:t>of</w:t>
      </w:r>
      <w:proofErr w:type="spellEnd"/>
      <w:r w:rsidRPr="00A67D86">
        <w:rPr>
          <w:rFonts w:ascii="Arial" w:hAnsi="Arial" w:eastAsia="Arial" w:cs="Arial"/>
          <w:color w:val="000000"/>
          <w:sz w:val="36"/>
          <w:szCs w:val="36"/>
        </w:rPr>
        <w:t xml:space="preserve"> </w:t>
      </w:r>
      <w:proofErr w:type="spellStart"/>
      <w:r w:rsidRPr="00A67D86">
        <w:rPr>
          <w:rFonts w:ascii="Arial" w:hAnsi="Arial" w:eastAsia="Arial" w:cs="Arial"/>
          <w:color w:val="000000"/>
          <w:sz w:val="36"/>
          <w:szCs w:val="36"/>
        </w:rPr>
        <w:t>quality</w:t>
      </w:r>
      <w:proofErr w:type="spellEnd"/>
      <w:r w:rsidRPr="00A67D86">
        <w:rPr>
          <w:rFonts w:ascii="Arial" w:hAnsi="Arial" w:eastAsia="Arial" w:cs="Arial"/>
          <w:color w:val="000000"/>
          <w:sz w:val="36"/>
          <w:szCs w:val="36"/>
        </w:rPr>
        <w:t xml:space="preserve"> </w:t>
      </w:r>
      <w:proofErr w:type="spellStart"/>
      <w:r w:rsidRPr="00A67D86">
        <w:rPr>
          <w:rFonts w:ascii="Arial" w:hAnsi="Arial" w:eastAsia="Arial" w:cs="Arial"/>
          <w:color w:val="000000"/>
          <w:sz w:val="36"/>
          <w:szCs w:val="36"/>
        </w:rPr>
        <w:t>inspection</w:t>
      </w:r>
      <w:proofErr w:type="spellEnd"/>
    </w:p>
    <w:p w:rsidRPr="00A67D86" w:rsidR="00A3124F" w:rsidP="00CB5462" w:rsidRDefault="00A3124F" w14:paraId="4F9FBA79" w14:textId="6479B8BB">
      <w:pPr>
        <w:spacing w:after="0" w:line="239" w:lineRule="auto"/>
        <w:ind w:left="55" w:right="-20"/>
        <w:rPr>
          <w:rFonts w:ascii="Arial" w:hAnsi="Arial" w:eastAsia="Arial" w:cs="Arial"/>
          <w:color w:val="000000"/>
          <w:sz w:val="36"/>
          <w:szCs w:val="36"/>
        </w:rPr>
      </w:pPr>
    </w:p>
    <w:p w:rsidRPr="00A67D86" w:rsidR="00497488" w:rsidP="00CB5462" w:rsidRDefault="00497488" w14:paraId="2CB0D658" w14:textId="77777777">
      <w:pPr>
        <w:spacing w:after="0" w:line="239" w:lineRule="auto"/>
        <w:ind w:left="55" w:right="-20"/>
        <w:rPr>
          <w:rFonts w:ascii="Arial" w:hAnsi="Arial" w:eastAsia="Arial" w:cs="Arial"/>
          <w:color w:val="000000"/>
          <w:sz w:val="36"/>
          <w:szCs w:val="36"/>
        </w:rPr>
      </w:pPr>
    </w:p>
    <w:p w:rsidRPr="00A67D86" w:rsidR="00A3124F" w:rsidP="00497488" w:rsidRDefault="00A3124F" w14:paraId="6E5CBB0D" w14:textId="71941C31">
      <w:pPr>
        <w:spacing w:after="0" w:line="239" w:lineRule="auto"/>
        <w:ind w:left="55" w:right="-20"/>
        <w:jc w:val="center"/>
        <w:rPr>
          <w:rFonts w:ascii="Arial" w:hAnsi="Arial" w:eastAsia="Arial" w:cs="Arial"/>
          <w:color w:val="000000"/>
          <w:w w:val="102"/>
          <w:sz w:val="32"/>
          <w:szCs w:val="32"/>
        </w:rPr>
      </w:pPr>
      <w:r w:rsidRPr="00A67D86">
        <w:rPr>
          <w:rFonts w:ascii="Arial" w:hAnsi="Arial" w:eastAsia="Arial" w:cs="Arial"/>
          <w:color w:val="000000"/>
          <w:sz w:val="32"/>
          <w:szCs w:val="32"/>
        </w:rPr>
        <w:t xml:space="preserve">ANNEX </w:t>
      </w:r>
      <w:r w:rsidR="008146B8">
        <w:rPr>
          <w:rFonts w:ascii="Arial" w:hAnsi="Arial" w:eastAsia="Arial" w:cs="Arial"/>
          <w:color w:val="000000"/>
          <w:sz w:val="32"/>
          <w:szCs w:val="32"/>
        </w:rPr>
        <w:t>3</w:t>
      </w:r>
      <w:r w:rsidRPr="00A67D86" w:rsidR="00B30D3A">
        <w:rPr>
          <w:rFonts w:ascii="Arial" w:hAnsi="Arial" w:eastAsia="Arial" w:cs="Arial"/>
          <w:color w:val="000000"/>
          <w:sz w:val="32"/>
          <w:szCs w:val="32"/>
        </w:rPr>
        <w:t xml:space="preserve"> </w:t>
      </w:r>
      <w:r w:rsidRPr="00A67D86">
        <w:rPr>
          <w:rFonts w:ascii="Arial" w:hAnsi="Arial" w:eastAsia="Arial" w:cs="Arial"/>
          <w:color w:val="000000"/>
          <w:sz w:val="32"/>
          <w:szCs w:val="32"/>
        </w:rPr>
        <w:t xml:space="preserve">to </w:t>
      </w:r>
      <w:proofErr w:type="spellStart"/>
      <w:r w:rsidRPr="00A67D86">
        <w:rPr>
          <w:rFonts w:ascii="Arial" w:hAnsi="Arial" w:eastAsia="Arial" w:cs="Arial"/>
          <w:color w:val="000000"/>
          <w:w w:val="102"/>
          <w:sz w:val="32"/>
          <w:szCs w:val="32"/>
        </w:rPr>
        <w:t>the</w:t>
      </w:r>
      <w:proofErr w:type="spellEnd"/>
      <w:r w:rsidRPr="00A67D86">
        <w:rPr>
          <w:rFonts w:ascii="Arial" w:hAnsi="Arial" w:eastAsia="Arial" w:cs="Arial"/>
          <w:color w:val="000000"/>
          <w:w w:val="102"/>
          <w:sz w:val="32"/>
          <w:szCs w:val="32"/>
        </w:rPr>
        <w:t xml:space="preserve"> Framework </w:t>
      </w:r>
      <w:proofErr w:type="spellStart"/>
      <w:r w:rsidRPr="00A67D86">
        <w:rPr>
          <w:rFonts w:ascii="Arial" w:hAnsi="Arial" w:eastAsia="Arial" w:cs="Arial"/>
          <w:color w:val="000000"/>
          <w:w w:val="102"/>
          <w:sz w:val="32"/>
          <w:szCs w:val="32"/>
        </w:rPr>
        <w:t>agreement</w:t>
      </w:r>
      <w:proofErr w:type="spellEnd"/>
      <w:r w:rsidRPr="00A67D86">
        <w:rPr>
          <w:rFonts w:ascii="Arial" w:hAnsi="Arial" w:eastAsia="Arial" w:cs="Arial"/>
          <w:color w:val="000000"/>
          <w:w w:val="102"/>
          <w:sz w:val="32"/>
          <w:szCs w:val="32"/>
        </w:rPr>
        <w:t xml:space="preserve"> </w:t>
      </w:r>
      <w:proofErr w:type="spellStart"/>
      <w:r w:rsidRPr="00A67D86">
        <w:rPr>
          <w:rFonts w:ascii="Arial" w:hAnsi="Arial" w:eastAsia="Arial" w:cs="Arial"/>
          <w:color w:val="000000"/>
          <w:w w:val="102"/>
          <w:sz w:val="32"/>
          <w:szCs w:val="32"/>
        </w:rPr>
        <w:t>for</w:t>
      </w:r>
      <w:proofErr w:type="spellEnd"/>
      <w:r w:rsidRPr="00A67D86">
        <w:rPr>
          <w:rFonts w:ascii="Arial" w:hAnsi="Arial" w:eastAsia="Arial" w:cs="Arial"/>
          <w:color w:val="000000"/>
          <w:w w:val="102"/>
          <w:sz w:val="32"/>
          <w:szCs w:val="32"/>
        </w:rPr>
        <w:t xml:space="preserve"> </w:t>
      </w:r>
      <w:proofErr w:type="spellStart"/>
      <w:r w:rsidRPr="00A67D86" w:rsidR="00500E0C">
        <w:rPr>
          <w:rFonts w:ascii="Arial" w:hAnsi="Arial" w:eastAsia="Arial" w:cs="Arial"/>
          <w:color w:val="000000"/>
          <w:w w:val="102"/>
          <w:sz w:val="32"/>
          <w:szCs w:val="32"/>
        </w:rPr>
        <w:t>production</w:t>
      </w:r>
      <w:proofErr w:type="spellEnd"/>
      <w:r w:rsidRPr="00A67D86" w:rsidR="00500E0C">
        <w:rPr>
          <w:rFonts w:ascii="Arial" w:hAnsi="Arial" w:eastAsia="Arial" w:cs="Arial"/>
          <w:color w:val="000000"/>
          <w:w w:val="102"/>
          <w:sz w:val="32"/>
          <w:szCs w:val="32"/>
        </w:rPr>
        <w:t xml:space="preserve"> and </w:t>
      </w:r>
      <w:proofErr w:type="spellStart"/>
      <w:r w:rsidRPr="00A67D86" w:rsidR="00500E0C">
        <w:rPr>
          <w:rFonts w:ascii="Arial" w:hAnsi="Arial" w:eastAsia="Arial" w:cs="Arial"/>
          <w:color w:val="000000"/>
          <w:w w:val="102"/>
          <w:sz w:val="32"/>
          <w:szCs w:val="32"/>
        </w:rPr>
        <w:t>supply</w:t>
      </w:r>
      <w:proofErr w:type="spellEnd"/>
      <w:r w:rsidRPr="00A67D86" w:rsidR="00500E0C">
        <w:rPr>
          <w:rFonts w:ascii="Arial" w:hAnsi="Arial" w:eastAsia="Arial" w:cs="Arial"/>
          <w:color w:val="000000"/>
          <w:w w:val="102"/>
          <w:sz w:val="32"/>
          <w:szCs w:val="32"/>
        </w:rPr>
        <w:t xml:space="preserve"> </w:t>
      </w:r>
      <w:proofErr w:type="spellStart"/>
      <w:r w:rsidRPr="00A67D86" w:rsidR="00500E0C">
        <w:rPr>
          <w:rFonts w:ascii="Arial" w:hAnsi="Arial" w:eastAsia="Arial" w:cs="Arial"/>
          <w:color w:val="000000"/>
          <w:w w:val="102"/>
          <w:sz w:val="32"/>
          <w:szCs w:val="32"/>
        </w:rPr>
        <w:t>of</w:t>
      </w:r>
      <w:proofErr w:type="spellEnd"/>
      <w:r w:rsidRPr="00A67D86" w:rsidR="00500E0C">
        <w:rPr>
          <w:rFonts w:ascii="Arial" w:hAnsi="Arial" w:eastAsia="Arial" w:cs="Arial"/>
          <w:color w:val="000000"/>
          <w:w w:val="102"/>
          <w:sz w:val="32"/>
          <w:szCs w:val="32"/>
        </w:rPr>
        <w:t xml:space="preserve"> </w:t>
      </w:r>
      <w:proofErr w:type="spellStart"/>
      <w:r w:rsidRPr="00A67D86" w:rsidR="00500E0C">
        <w:rPr>
          <w:rFonts w:ascii="Arial" w:hAnsi="Arial" w:eastAsia="Arial" w:cs="Arial"/>
          <w:color w:val="000000"/>
          <w:w w:val="102"/>
          <w:sz w:val="32"/>
          <w:szCs w:val="32"/>
        </w:rPr>
        <w:t>prelaminated</w:t>
      </w:r>
      <w:proofErr w:type="spellEnd"/>
      <w:r w:rsidRPr="00A67D86" w:rsidR="00500E0C">
        <w:rPr>
          <w:rFonts w:ascii="Arial" w:hAnsi="Arial" w:eastAsia="Arial" w:cs="Arial"/>
          <w:color w:val="000000"/>
          <w:w w:val="102"/>
          <w:sz w:val="32"/>
          <w:szCs w:val="32"/>
        </w:rPr>
        <w:t xml:space="preserve"> </w:t>
      </w:r>
      <w:proofErr w:type="spellStart"/>
      <w:r w:rsidRPr="00A67D86" w:rsidR="00500E0C">
        <w:rPr>
          <w:rFonts w:ascii="Arial" w:hAnsi="Arial" w:eastAsia="Arial" w:cs="Arial"/>
          <w:color w:val="000000"/>
          <w:w w:val="102"/>
          <w:sz w:val="32"/>
          <w:szCs w:val="32"/>
        </w:rPr>
        <w:t>card</w:t>
      </w:r>
      <w:proofErr w:type="spellEnd"/>
      <w:r w:rsidRPr="00A67D86" w:rsidR="00500E0C">
        <w:rPr>
          <w:rFonts w:ascii="Arial" w:hAnsi="Arial" w:eastAsia="Arial" w:cs="Arial"/>
          <w:color w:val="000000"/>
          <w:w w:val="102"/>
          <w:sz w:val="32"/>
          <w:szCs w:val="32"/>
        </w:rPr>
        <w:t xml:space="preserve"> </w:t>
      </w:r>
      <w:proofErr w:type="spellStart"/>
      <w:r w:rsidRPr="00A67D86" w:rsidR="00500E0C">
        <w:rPr>
          <w:rFonts w:ascii="Arial" w:hAnsi="Arial" w:eastAsia="Arial" w:cs="Arial"/>
          <w:color w:val="000000"/>
          <w:w w:val="102"/>
          <w:sz w:val="32"/>
          <w:szCs w:val="32"/>
        </w:rPr>
        <w:t>inlays</w:t>
      </w:r>
      <w:proofErr w:type="spellEnd"/>
      <w:r w:rsidRPr="00A67D86" w:rsidR="00500E0C">
        <w:rPr>
          <w:rFonts w:ascii="Arial" w:hAnsi="Arial" w:eastAsia="Arial" w:cs="Arial"/>
          <w:color w:val="000000"/>
          <w:w w:val="102"/>
          <w:sz w:val="32"/>
          <w:szCs w:val="32"/>
        </w:rPr>
        <w:t xml:space="preserve"> </w:t>
      </w:r>
      <w:proofErr w:type="spellStart"/>
      <w:r w:rsidRPr="00A67D86" w:rsidR="00500E0C">
        <w:rPr>
          <w:rFonts w:ascii="Arial" w:hAnsi="Arial" w:eastAsia="Arial" w:cs="Arial"/>
          <w:color w:val="000000"/>
          <w:w w:val="102"/>
          <w:sz w:val="32"/>
          <w:szCs w:val="32"/>
        </w:rPr>
        <w:t>with</w:t>
      </w:r>
      <w:proofErr w:type="spellEnd"/>
      <w:r w:rsidRPr="00A67D86" w:rsidR="00500E0C">
        <w:rPr>
          <w:rFonts w:ascii="Arial" w:hAnsi="Arial" w:eastAsia="Arial" w:cs="Arial"/>
          <w:color w:val="000000"/>
          <w:w w:val="102"/>
          <w:sz w:val="32"/>
          <w:szCs w:val="32"/>
        </w:rPr>
        <w:t xml:space="preserve"> </w:t>
      </w:r>
      <w:proofErr w:type="spellStart"/>
      <w:r w:rsidRPr="00A67D86" w:rsidR="00500E0C">
        <w:rPr>
          <w:rFonts w:ascii="Arial" w:hAnsi="Arial" w:eastAsia="Arial" w:cs="Arial"/>
          <w:color w:val="000000"/>
          <w:w w:val="102"/>
          <w:sz w:val="32"/>
          <w:szCs w:val="32"/>
        </w:rPr>
        <w:t>windows</w:t>
      </w:r>
      <w:proofErr w:type="spellEnd"/>
      <w:r w:rsidRPr="00A67D86" w:rsidR="00500E0C">
        <w:rPr>
          <w:rFonts w:ascii="Arial" w:hAnsi="Arial" w:eastAsia="Arial" w:cs="Arial"/>
          <w:color w:val="000000"/>
          <w:w w:val="102"/>
          <w:sz w:val="32"/>
          <w:szCs w:val="32"/>
        </w:rPr>
        <w:t xml:space="preserve"> </w:t>
      </w:r>
      <w:proofErr w:type="spellStart"/>
      <w:r w:rsidRPr="00A67D86" w:rsidR="00500E0C">
        <w:rPr>
          <w:rFonts w:ascii="Arial" w:hAnsi="Arial" w:eastAsia="Arial" w:cs="Arial"/>
          <w:color w:val="000000"/>
          <w:w w:val="102"/>
          <w:sz w:val="32"/>
          <w:szCs w:val="32"/>
        </w:rPr>
        <w:t>for</w:t>
      </w:r>
      <w:proofErr w:type="spellEnd"/>
      <w:r w:rsidRPr="00A67D86" w:rsidR="00500E0C">
        <w:rPr>
          <w:rFonts w:ascii="Arial" w:hAnsi="Arial" w:eastAsia="Arial" w:cs="Arial"/>
          <w:color w:val="000000"/>
          <w:w w:val="102"/>
          <w:sz w:val="32"/>
          <w:szCs w:val="32"/>
        </w:rPr>
        <w:t xml:space="preserve"> ID1 </w:t>
      </w:r>
      <w:proofErr w:type="spellStart"/>
      <w:r w:rsidRPr="00A67D86" w:rsidR="00500E0C">
        <w:rPr>
          <w:rFonts w:ascii="Arial" w:hAnsi="Arial" w:eastAsia="Arial" w:cs="Arial"/>
          <w:color w:val="000000"/>
          <w:w w:val="102"/>
          <w:sz w:val="32"/>
          <w:szCs w:val="32"/>
        </w:rPr>
        <w:t>cards</w:t>
      </w:r>
      <w:proofErr w:type="spellEnd"/>
    </w:p>
    <w:p w:rsidRPr="00A67D86" w:rsidR="00503475" w:rsidP="00503475" w:rsidRDefault="00503475" w14:paraId="0262C29B" w14:textId="628DE04B">
      <w:pPr>
        <w:jc w:val="center"/>
        <w:rPr>
          <w:rFonts w:ascii="Arial" w:hAnsi="Arial" w:cs="Arial"/>
          <w:sz w:val="32"/>
          <w:szCs w:val="32"/>
          <w:lang w:val="en-US"/>
        </w:rPr>
      </w:pPr>
      <w:r w:rsidRPr="00A67D86">
        <w:rPr>
          <w:rFonts w:ascii="Arial" w:hAnsi="Arial" w:cs="Arial"/>
          <w:sz w:val="32"/>
          <w:szCs w:val="32"/>
          <w:lang w:val="en-US"/>
        </w:rPr>
        <w:t xml:space="preserve">No. </w:t>
      </w:r>
      <w:r w:rsidRPr="00A67D86" w:rsidR="00500E0C">
        <w:rPr>
          <w:rFonts w:ascii="Arial" w:hAnsi="Arial" w:cs="Arial"/>
          <w:sz w:val="32"/>
          <w:szCs w:val="32"/>
          <w:lang w:val="en-US"/>
        </w:rPr>
        <w:t>0</w:t>
      </w:r>
      <w:r w:rsidR="00AF789B">
        <w:rPr>
          <w:rFonts w:ascii="Arial" w:hAnsi="Arial" w:cs="Arial"/>
          <w:sz w:val="32"/>
          <w:szCs w:val="32"/>
          <w:lang w:val="en-US"/>
        </w:rPr>
        <w:t>5</w:t>
      </w:r>
      <w:r w:rsidRPr="00A67D86" w:rsidR="00500E0C">
        <w:rPr>
          <w:rFonts w:ascii="Arial" w:hAnsi="Arial" w:cs="Arial"/>
          <w:sz w:val="32"/>
          <w:szCs w:val="32"/>
          <w:lang w:val="en-US"/>
        </w:rPr>
        <w:t>2</w:t>
      </w:r>
      <w:r w:rsidRPr="00A67D86">
        <w:rPr>
          <w:rFonts w:ascii="Arial" w:hAnsi="Arial" w:cs="Arial"/>
          <w:sz w:val="32"/>
          <w:szCs w:val="32"/>
          <w:lang w:val="en-US"/>
        </w:rPr>
        <w:t>/OS/202</w:t>
      </w:r>
      <w:r w:rsidRPr="00A67D86" w:rsidR="00500E0C">
        <w:rPr>
          <w:rFonts w:ascii="Arial" w:hAnsi="Arial" w:cs="Arial"/>
          <w:sz w:val="32"/>
          <w:szCs w:val="32"/>
          <w:lang w:val="en-US"/>
        </w:rPr>
        <w:t>3</w:t>
      </w:r>
    </w:p>
    <w:p w:rsidRPr="00A67D86" w:rsidR="00503475" w:rsidP="00497488" w:rsidRDefault="00503475" w14:paraId="25D89F44" w14:textId="77777777">
      <w:pPr>
        <w:spacing w:after="0" w:line="239" w:lineRule="auto"/>
        <w:ind w:left="55" w:right="-20"/>
        <w:jc w:val="center"/>
        <w:rPr>
          <w:rFonts w:ascii="Arial" w:hAnsi="Arial" w:eastAsia="Arial" w:cs="Arial"/>
          <w:color w:val="000000"/>
          <w:sz w:val="32"/>
          <w:szCs w:val="32"/>
        </w:rPr>
      </w:pPr>
    </w:p>
    <w:p w:rsidRPr="00A67D86" w:rsidR="00A3124F" w:rsidP="00CB5462" w:rsidRDefault="00A3124F" w14:paraId="4577FC22" w14:textId="77777777">
      <w:pPr>
        <w:spacing w:after="0" w:line="239" w:lineRule="auto"/>
        <w:ind w:left="55" w:right="-20"/>
        <w:rPr>
          <w:rFonts w:ascii="Arial" w:hAnsi="Arial" w:eastAsia="Arial" w:cs="Arial"/>
          <w:color w:val="000000"/>
          <w:sz w:val="36"/>
          <w:szCs w:val="36"/>
        </w:rPr>
      </w:pPr>
    </w:p>
    <w:p w:rsidRPr="00A67D86" w:rsidR="00EE4852" w:rsidP="00806A43" w:rsidRDefault="00EE4852" w14:paraId="6AC0F27D" w14:textId="77777777">
      <w:pPr>
        <w:spacing w:after="0" w:line="240" w:lineRule="auto"/>
        <w:jc w:val="center"/>
        <w:rPr>
          <w:rFonts w:ascii="Arial" w:hAnsi="Arial" w:cs="Arial"/>
          <w:lang w:val="en-US"/>
        </w:rPr>
      </w:pPr>
    </w:p>
    <w:p w:rsidRPr="00A67D86" w:rsidR="00A876A1" w:rsidP="00806A43" w:rsidRDefault="00A876A1" w14:paraId="0723937C" w14:textId="77777777">
      <w:pPr>
        <w:spacing w:after="0" w:line="240" w:lineRule="auto"/>
        <w:jc w:val="center"/>
        <w:rPr>
          <w:rFonts w:ascii="Arial" w:hAnsi="Arial" w:cs="Arial"/>
          <w:lang w:val="en-US"/>
        </w:rPr>
      </w:pPr>
    </w:p>
    <w:p w:rsidRPr="00A67D86" w:rsidR="00A876A1" w:rsidP="00806A43" w:rsidRDefault="00A876A1" w14:paraId="7ADDA900" w14:textId="77777777">
      <w:pPr>
        <w:spacing w:after="0" w:line="240" w:lineRule="auto"/>
        <w:jc w:val="center"/>
        <w:rPr>
          <w:rFonts w:ascii="Arial" w:hAnsi="Arial" w:cs="Arial"/>
          <w:lang w:val="en-US"/>
        </w:rPr>
      </w:pPr>
    </w:p>
    <w:p w:rsidRPr="00A67D86" w:rsidR="00A876A1" w:rsidP="00806A43" w:rsidRDefault="00A876A1" w14:paraId="24A9649B" w14:textId="77777777">
      <w:pPr>
        <w:spacing w:after="0" w:line="240" w:lineRule="auto"/>
        <w:jc w:val="center"/>
        <w:rPr>
          <w:rFonts w:ascii="Arial" w:hAnsi="Arial" w:cs="Arial"/>
          <w:lang w:val="en-US"/>
        </w:rPr>
      </w:pPr>
    </w:p>
    <w:p w:rsidRPr="00A67D86" w:rsidR="00A876A1" w:rsidP="00806A43" w:rsidRDefault="00A876A1" w14:paraId="11854EAD" w14:textId="77777777">
      <w:pPr>
        <w:spacing w:after="0" w:line="240" w:lineRule="auto"/>
        <w:jc w:val="center"/>
        <w:rPr>
          <w:rFonts w:ascii="Arial" w:hAnsi="Arial" w:cs="Arial"/>
          <w:lang w:val="en-US"/>
        </w:rPr>
      </w:pPr>
    </w:p>
    <w:p w:rsidRPr="00A67D86" w:rsidR="00A876A1" w:rsidP="00806A43" w:rsidRDefault="00A876A1" w14:paraId="5332F4D7" w14:textId="77777777">
      <w:pPr>
        <w:spacing w:after="0" w:line="240" w:lineRule="auto"/>
        <w:jc w:val="center"/>
        <w:rPr>
          <w:rFonts w:ascii="Arial" w:hAnsi="Arial" w:cs="Arial"/>
          <w:lang w:val="en-US"/>
        </w:rPr>
      </w:pPr>
    </w:p>
    <w:p w:rsidRPr="00A67D86" w:rsidR="00587826" w:rsidP="00806A43" w:rsidRDefault="00587826" w14:paraId="39F30B62" w14:textId="3C087137">
      <w:pPr>
        <w:spacing w:after="0" w:line="240" w:lineRule="auto"/>
        <w:rPr>
          <w:rFonts w:ascii="Arial" w:hAnsi="Arial" w:cs="Arial"/>
          <w:sz w:val="28"/>
          <w:szCs w:val="28"/>
          <w:lang w:val="en-US"/>
        </w:rPr>
      </w:pPr>
    </w:p>
    <w:p w:rsidRPr="00A67D86" w:rsidR="00587826" w:rsidP="00806A43" w:rsidRDefault="00587826" w14:paraId="2AEC10D1" w14:textId="77777777">
      <w:pPr>
        <w:spacing w:after="0" w:line="240" w:lineRule="auto"/>
        <w:rPr>
          <w:rFonts w:ascii="Arial" w:hAnsi="Arial" w:cs="Arial"/>
          <w:sz w:val="28"/>
          <w:szCs w:val="28"/>
          <w:lang w:val="en-US"/>
        </w:rPr>
      </w:pPr>
    </w:p>
    <w:p w:rsidRPr="00A67D86" w:rsidR="003D4771" w:rsidP="00806A43" w:rsidRDefault="003D4771" w14:paraId="791C1E9C" w14:textId="44184185">
      <w:pPr>
        <w:spacing w:after="0" w:line="240" w:lineRule="auto"/>
        <w:rPr>
          <w:rFonts w:ascii="Arial" w:hAnsi="Arial" w:cs="Arial"/>
          <w:sz w:val="28"/>
          <w:szCs w:val="28"/>
          <w:lang w:val="en-US"/>
        </w:rPr>
      </w:pPr>
    </w:p>
    <w:p w:rsidRPr="00A67D86" w:rsidR="00B30D3A" w:rsidP="00806A43" w:rsidRDefault="00B30D3A" w14:paraId="71965C03" w14:textId="3054D0FB">
      <w:pPr>
        <w:spacing w:after="0" w:line="240" w:lineRule="auto"/>
        <w:rPr>
          <w:rFonts w:ascii="Arial" w:hAnsi="Arial" w:cs="Arial"/>
          <w:sz w:val="28"/>
          <w:szCs w:val="28"/>
          <w:lang w:val="en-US"/>
        </w:rPr>
      </w:pPr>
    </w:p>
    <w:p w:rsidRPr="00A67D86" w:rsidR="00B30D3A" w:rsidP="00806A43" w:rsidRDefault="00B30D3A" w14:paraId="40E20A9F" w14:textId="3ABE3CA5">
      <w:pPr>
        <w:spacing w:after="0" w:line="240" w:lineRule="auto"/>
        <w:rPr>
          <w:rFonts w:ascii="Arial" w:hAnsi="Arial" w:cs="Arial"/>
          <w:sz w:val="28"/>
          <w:szCs w:val="28"/>
          <w:lang w:val="en-US"/>
        </w:rPr>
      </w:pPr>
    </w:p>
    <w:p w:rsidRPr="00A67D86" w:rsidR="00B30D3A" w:rsidP="00806A43" w:rsidRDefault="00B30D3A" w14:paraId="2F295957" w14:textId="5D46A494">
      <w:pPr>
        <w:spacing w:after="0" w:line="240" w:lineRule="auto"/>
        <w:rPr>
          <w:rFonts w:ascii="Arial" w:hAnsi="Arial" w:cs="Arial"/>
          <w:sz w:val="28"/>
          <w:szCs w:val="28"/>
          <w:lang w:val="en-US"/>
        </w:rPr>
      </w:pPr>
    </w:p>
    <w:p w:rsidRPr="00A67D86" w:rsidR="00500E0C" w:rsidP="00806A43" w:rsidRDefault="00500E0C" w14:paraId="7A249BE7" w14:textId="697DDA76">
      <w:pPr>
        <w:spacing w:after="0" w:line="240" w:lineRule="auto"/>
        <w:rPr>
          <w:rFonts w:ascii="Arial" w:hAnsi="Arial" w:cs="Arial"/>
          <w:sz w:val="28"/>
          <w:szCs w:val="28"/>
          <w:lang w:val="en-US"/>
        </w:rPr>
      </w:pPr>
    </w:p>
    <w:p w:rsidRPr="00A67D86" w:rsidR="00500E0C" w:rsidP="00806A43" w:rsidRDefault="00500E0C" w14:paraId="1C32D04A" w14:textId="77777777">
      <w:pPr>
        <w:spacing w:after="0" w:line="240" w:lineRule="auto"/>
        <w:rPr>
          <w:rFonts w:ascii="Arial" w:hAnsi="Arial" w:cs="Arial"/>
          <w:sz w:val="28"/>
          <w:szCs w:val="28"/>
          <w:lang w:val="en-US"/>
        </w:rPr>
      </w:pPr>
    </w:p>
    <w:p w:rsidRPr="00A67D86" w:rsidR="003D4771" w:rsidP="00806A43" w:rsidRDefault="003D4771" w14:paraId="46CF497F" w14:textId="77777777">
      <w:pPr>
        <w:spacing w:after="0" w:line="240" w:lineRule="auto"/>
        <w:rPr>
          <w:rFonts w:ascii="Arial" w:hAnsi="Arial" w:cs="Arial"/>
          <w:sz w:val="28"/>
          <w:szCs w:val="28"/>
          <w:lang w:val="en-US"/>
        </w:rPr>
      </w:pPr>
    </w:p>
    <w:p w:rsidRPr="003F7788" w:rsidR="00AF789B" w:rsidP="0082116C" w:rsidRDefault="004A78A8" w14:paraId="4BF3CA8E" w14:textId="4B2C7D0B">
      <w:pPr>
        <w:spacing w:after="0" w:line="240" w:lineRule="auto"/>
        <w:rPr>
          <w:rFonts w:ascii="Arial" w:hAnsi="Arial"/>
          <w:sz w:val="21"/>
          <w:szCs w:val="21"/>
          <w:lang w:val="en-US"/>
        </w:rPr>
      </w:pPr>
      <w:r w:rsidRPr="00A67D86">
        <w:rPr>
          <w:rFonts w:ascii="Arial" w:hAnsi="Arial" w:cs="Arial"/>
          <w:sz w:val="28"/>
          <w:szCs w:val="28"/>
          <w:lang w:val="en-US"/>
        </w:rPr>
        <w:t>Elaborated</w:t>
      </w:r>
      <w:r w:rsidRPr="00A67D86" w:rsidR="004828A3">
        <w:rPr>
          <w:rFonts w:ascii="Arial" w:hAnsi="Arial" w:cs="Arial"/>
          <w:sz w:val="28"/>
          <w:szCs w:val="28"/>
          <w:lang w:val="en-US"/>
        </w:rPr>
        <w:t xml:space="preserve">: </w:t>
      </w:r>
      <w:r w:rsidRPr="00A67D86" w:rsidR="004828A3">
        <w:rPr>
          <w:rFonts w:ascii="Arial" w:hAnsi="Arial" w:cs="Arial"/>
          <w:sz w:val="28"/>
          <w:szCs w:val="28"/>
          <w:lang w:val="en-US"/>
        </w:rPr>
        <w:tab/>
      </w:r>
      <w:proofErr w:type="spellStart"/>
      <w:r w:rsidR="00AF789B">
        <w:rPr>
          <w:rFonts w:ascii="Arial" w:hAnsi="Arial" w:cs="Arial"/>
          <w:sz w:val="28"/>
          <w:szCs w:val="28"/>
          <w:lang w:val="en-US"/>
        </w:rPr>
        <w:t>Státní</w:t>
      </w:r>
      <w:proofErr w:type="spellEnd"/>
      <w:r w:rsidR="00AF789B">
        <w:rPr>
          <w:rFonts w:ascii="Arial" w:hAnsi="Arial" w:cs="Arial"/>
          <w:sz w:val="28"/>
          <w:szCs w:val="28"/>
          <w:lang w:val="en-US"/>
        </w:rPr>
        <w:t xml:space="preserve"> </w:t>
      </w:r>
      <w:proofErr w:type="spellStart"/>
      <w:r w:rsidR="00AF789B">
        <w:rPr>
          <w:rFonts w:ascii="Arial" w:hAnsi="Arial" w:cs="Arial"/>
          <w:sz w:val="28"/>
          <w:szCs w:val="28"/>
          <w:lang w:val="en-US"/>
        </w:rPr>
        <w:t>tiskárna</w:t>
      </w:r>
      <w:proofErr w:type="spellEnd"/>
      <w:r w:rsidR="00AF789B">
        <w:rPr>
          <w:rFonts w:ascii="Arial" w:hAnsi="Arial" w:cs="Arial"/>
          <w:sz w:val="28"/>
          <w:szCs w:val="28"/>
          <w:lang w:val="en-US"/>
        </w:rPr>
        <w:t xml:space="preserve"> </w:t>
      </w:r>
      <w:proofErr w:type="spellStart"/>
      <w:r w:rsidR="00AF789B">
        <w:rPr>
          <w:rFonts w:ascii="Arial" w:hAnsi="Arial" w:cs="Arial"/>
          <w:sz w:val="28"/>
          <w:szCs w:val="28"/>
          <w:lang w:val="en-US"/>
        </w:rPr>
        <w:t>cenin</w:t>
      </w:r>
      <w:proofErr w:type="spellEnd"/>
      <w:r w:rsidR="00AF789B">
        <w:rPr>
          <w:rFonts w:ascii="Arial" w:hAnsi="Arial" w:cs="Arial"/>
          <w:sz w:val="28"/>
          <w:szCs w:val="28"/>
          <w:lang w:val="en-US"/>
        </w:rPr>
        <w:t>, s. p.</w:t>
      </w:r>
    </w:p>
    <w:p w:rsidR="00AF789B" w:rsidP="00AF789B" w:rsidRDefault="00AF789B" w14:paraId="56F2D547" w14:textId="752E6A62">
      <w:pPr>
        <w:spacing w:after="0" w:line="240" w:lineRule="auto"/>
        <w:ind w:left="2124"/>
        <w:rPr>
          <w:rFonts w:ascii="Arial" w:hAnsi="Arial" w:cs="Arial"/>
          <w:sz w:val="28"/>
          <w:szCs w:val="28"/>
          <w:lang w:val="en-US"/>
        </w:rPr>
      </w:pPr>
      <w:r w:rsidRPr="45C4CB9E" w:rsidR="00AF789B">
        <w:rPr>
          <w:rFonts w:ascii="Arial" w:hAnsi="Arial" w:cs="Arial"/>
          <w:sz w:val="28"/>
          <w:szCs w:val="28"/>
          <w:lang w:val="en-US"/>
        </w:rPr>
        <w:t>Růžová</w:t>
      </w:r>
      <w:r w:rsidRPr="45C4CB9E" w:rsidR="00AF789B">
        <w:rPr>
          <w:rFonts w:ascii="Arial" w:hAnsi="Arial" w:cs="Arial"/>
          <w:sz w:val="28"/>
          <w:szCs w:val="28"/>
          <w:lang w:val="en-US"/>
        </w:rPr>
        <w:t xml:space="preserve"> 943/6, </w:t>
      </w:r>
      <w:r w:rsidRPr="45C4CB9E" w:rsidR="00AF789B">
        <w:rPr>
          <w:rFonts w:ascii="Arial" w:hAnsi="Arial" w:cs="Arial"/>
          <w:sz w:val="28"/>
          <w:szCs w:val="28"/>
          <w:lang w:val="en-US"/>
        </w:rPr>
        <w:t>Nové</w:t>
      </w:r>
      <w:r w:rsidRPr="45C4CB9E" w:rsidR="00AF789B">
        <w:rPr>
          <w:rFonts w:ascii="Arial" w:hAnsi="Arial" w:cs="Arial"/>
          <w:sz w:val="28"/>
          <w:szCs w:val="28"/>
          <w:lang w:val="en-US"/>
        </w:rPr>
        <w:t xml:space="preserve"> </w:t>
      </w:r>
      <w:r w:rsidRPr="45C4CB9E" w:rsidR="00AF789B">
        <w:rPr>
          <w:rFonts w:ascii="Arial" w:hAnsi="Arial" w:cs="Arial"/>
          <w:sz w:val="28"/>
          <w:szCs w:val="28"/>
          <w:lang w:val="en-US"/>
        </w:rPr>
        <w:t>Město</w:t>
      </w:r>
      <w:r w:rsidRPr="45C4CB9E" w:rsidR="00AF789B">
        <w:rPr>
          <w:rFonts w:ascii="Arial" w:hAnsi="Arial" w:cs="Arial"/>
          <w:sz w:val="28"/>
          <w:szCs w:val="28"/>
          <w:lang w:val="en-US"/>
        </w:rPr>
        <w:t>, 110 00 Pra</w:t>
      </w:r>
      <w:ins w:author="Hronová Marie" w:date="2023-07-28T11:49:56.078Z" w:id="133691215">
        <w:r w:rsidRPr="45C4CB9E" w:rsidR="35E54A07">
          <w:rPr>
            <w:rFonts w:ascii="Arial" w:hAnsi="Arial" w:cs="Arial"/>
            <w:sz w:val="28"/>
            <w:szCs w:val="28"/>
            <w:lang w:val="en-US"/>
          </w:rPr>
          <w:t>ha</w:t>
        </w:r>
      </w:ins>
      <w:del w:author="Hronová Marie" w:date="2023-07-28T11:49:57.745Z" w:id="1826156393">
        <w:r w:rsidRPr="45C4CB9E" w:rsidDel="00AF789B">
          <w:rPr>
            <w:rFonts w:ascii="Arial" w:hAnsi="Arial" w:cs="Arial"/>
            <w:sz w:val="28"/>
            <w:szCs w:val="28"/>
            <w:lang w:val="en-US"/>
          </w:rPr>
          <w:delText>gue</w:delText>
        </w:r>
      </w:del>
      <w:r w:rsidRPr="45C4CB9E" w:rsidR="00AF789B">
        <w:rPr>
          <w:rFonts w:ascii="Arial" w:hAnsi="Arial" w:cs="Arial"/>
          <w:sz w:val="28"/>
          <w:szCs w:val="28"/>
          <w:lang w:val="en-US"/>
        </w:rPr>
        <w:t xml:space="preserve"> 1,</w:t>
      </w:r>
    </w:p>
    <w:p w:rsidRPr="003F7788" w:rsidR="00AF789B" w:rsidP="0082116C" w:rsidRDefault="00AF789B" w14:paraId="36BD1E9B" w14:textId="00625210">
      <w:pPr>
        <w:spacing w:after="0" w:line="240" w:lineRule="auto"/>
        <w:ind w:left="2124"/>
        <w:rPr>
          <w:rFonts w:ascii="Arial" w:hAnsi="Arial"/>
          <w:sz w:val="21"/>
          <w:szCs w:val="21"/>
          <w:lang w:val="en-US"/>
        </w:rPr>
      </w:pPr>
      <w:r w:rsidRPr="0082116C">
        <w:rPr>
          <w:rFonts w:ascii="Arial" w:hAnsi="Arial" w:cs="Arial"/>
          <w:sz w:val="28"/>
          <w:szCs w:val="28"/>
          <w:lang w:val="en-US"/>
        </w:rPr>
        <w:t>Czech Republic</w:t>
      </w:r>
    </w:p>
    <w:p w:rsidRPr="00A67D86" w:rsidR="004828A3" w:rsidP="00806A43" w:rsidRDefault="004828A3" w14:paraId="4AACCCAA" w14:textId="04C5FAD2">
      <w:pPr>
        <w:spacing w:after="0" w:line="240" w:lineRule="auto"/>
        <w:rPr>
          <w:rFonts w:ascii="Arial" w:hAnsi="Arial" w:cs="Arial"/>
          <w:sz w:val="28"/>
          <w:szCs w:val="28"/>
          <w:lang w:val="en-US"/>
        </w:rPr>
      </w:pPr>
    </w:p>
    <w:p w:rsidR="00A876A1" w:rsidP="00806A43" w:rsidRDefault="00A876A1" w14:paraId="623468DA" w14:textId="0D5EB389">
      <w:pPr>
        <w:spacing w:after="0" w:line="240" w:lineRule="auto"/>
        <w:rPr>
          <w:rFonts w:ascii="Arial" w:hAnsi="Arial" w:cs="Arial"/>
          <w:sz w:val="28"/>
          <w:szCs w:val="28"/>
          <w:lang w:val="en-US"/>
        </w:rPr>
      </w:pPr>
    </w:p>
    <w:p w:rsidR="00A67D86" w:rsidP="00806A43" w:rsidRDefault="00A67D86" w14:paraId="051A5428" w14:textId="5E1B3DA6">
      <w:pPr>
        <w:spacing w:after="0" w:line="240" w:lineRule="auto"/>
        <w:rPr>
          <w:rFonts w:ascii="Arial" w:hAnsi="Arial" w:cs="Arial"/>
          <w:sz w:val="28"/>
          <w:szCs w:val="28"/>
          <w:lang w:val="en-US"/>
        </w:rPr>
      </w:pPr>
    </w:p>
    <w:p w:rsidRPr="00A67D86" w:rsidR="00A67D86" w:rsidP="00806A43" w:rsidRDefault="00A67D86" w14:paraId="5618EF35" w14:textId="77777777">
      <w:pPr>
        <w:spacing w:after="0" w:line="240" w:lineRule="auto"/>
        <w:rPr>
          <w:rFonts w:ascii="Arial" w:hAnsi="Arial" w:cs="Arial"/>
          <w:sz w:val="28"/>
          <w:szCs w:val="28"/>
          <w:lang w:val="en-US"/>
        </w:rPr>
      </w:pPr>
    </w:p>
    <w:sdt>
      <w:sdtPr>
        <w:rPr>
          <w:rFonts w:ascii="Arial" w:hAnsi="Arial" w:eastAsia="Calibri" w:cs="Arial"/>
          <w:color w:val="auto"/>
          <w:sz w:val="22"/>
          <w:szCs w:val="22"/>
          <w:lang w:eastAsia="en-US"/>
        </w:rPr>
        <w:id w:val="823791562"/>
        <w:docPartObj>
          <w:docPartGallery w:val="Table of Contents"/>
          <w:docPartUnique/>
        </w:docPartObj>
      </w:sdtPr>
      <w:sdtEndPr>
        <w:rPr>
          <w:b/>
          <w:bCs/>
        </w:rPr>
      </w:sdtEndPr>
      <w:sdtContent>
        <w:p w:rsidRPr="00A67D86" w:rsidR="00186E54" w:rsidRDefault="00186E54" w14:paraId="55D119C4" w14:textId="733F9DD7">
          <w:pPr>
            <w:pStyle w:val="Nadpisobsahu"/>
            <w:rPr>
              <w:rFonts w:ascii="Arial" w:hAnsi="Arial" w:cs="Arial"/>
              <w:b/>
              <w:bCs/>
              <w:color w:val="auto"/>
              <w:sz w:val="28"/>
              <w:szCs w:val="28"/>
            </w:rPr>
          </w:pPr>
          <w:proofErr w:type="spellStart"/>
          <w:r w:rsidRPr="00A67D86">
            <w:rPr>
              <w:rFonts w:ascii="Arial" w:hAnsi="Arial" w:cs="Arial"/>
              <w:b/>
              <w:bCs/>
              <w:color w:val="auto"/>
              <w:sz w:val="28"/>
              <w:szCs w:val="28"/>
            </w:rPr>
            <w:t>Contents</w:t>
          </w:r>
          <w:proofErr w:type="spellEnd"/>
        </w:p>
        <w:p w:rsidRPr="00A67D86" w:rsidR="00E07579" w:rsidP="00E07579" w:rsidRDefault="00E07579" w14:paraId="6A973578" w14:textId="77777777">
          <w:pPr>
            <w:rPr>
              <w:rFonts w:ascii="Arial" w:hAnsi="Arial" w:cs="Arial"/>
              <w:lang w:eastAsia="cs-CZ"/>
            </w:rPr>
          </w:pPr>
        </w:p>
        <w:p w:rsidRPr="00A67D86" w:rsidR="00C62859" w:rsidRDefault="00186E54" w14:paraId="522A6F88" w14:textId="7F13DC2C">
          <w:pPr>
            <w:pStyle w:val="Obsah1"/>
            <w:tabs>
              <w:tab w:val="left" w:pos="440"/>
              <w:tab w:val="right" w:leader="dot" w:pos="9062"/>
            </w:tabs>
            <w:rPr>
              <w:rFonts w:ascii="Arial" w:hAnsi="Arial" w:cs="Arial" w:eastAsiaTheme="minorEastAsia"/>
              <w:noProof/>
              <w:lang w:eastAsia="cs-CZ"/>
            </w:rPr>
          </w:pPr>
          <w:r w:rsidRPr="00A67D86">
            <w:rPr>
              <w:rFonts w:ascii="Arial" w:hAnsi="Arial" w:cs="Arial"/>
            </w:rPr>
            <w:fldChar w:fldCharType="begin"/>
          </w:r>
          <w:r w:rsidRPr="00A67D86">
            <w:rPr>
              <w:rFonts w:ascii="Arial" w:hAnsi="Arial" w:cs="Arial"/>
            </w:rPr>
            <w:instrText xml:space="preserve"> TOC \o "1-3" \h \z \u </w:instrText>
          </w:r>
          <w:r w:rsidRPr="00A67D86">
            <w:rPr>
              <w:rFonts w:ascii="Arial" w:hAnsi="Arial" w:cs="Arial"/>
            </w:rPr>
            <w:fldChar w:fldCharType="separate"/>
          </w:r>
          <w:hyperlink w:history="1" w:anchor="_Toc67600163">
            <w:r w:rsidRPr="00A67D86" w:rsidR="00C62859">
              <w:rPr>
                <w:rStyle w:val="Hypertextovodkaz"/>
                <w:rFonts w:ascii="Arial" w:hAnsi="Arial" w:cs="Arial"/>
                <w:noProof/>
                <w:lang w:val="en-GB"/>
              </w:rPr>
              <w:t>1</w:t>
            </w:r>
            <w:r w:rsidRPr="00A67D86" w:rsidR="00C62859">
              <w:rPr>
                <w:rFonts w:ascii="Arial" w:hAnsi="Arial" w:cs="Arial" w:eastAsiaTheme="minorEastAsia"/>
                <w:noProof/>
                <w:lang w:eastAsia="cs-CZ"/>
              </w:rPr>
              <w:tab/>
            </w:r>
            <w:r w:rsidRPr="00A67D86" w:rsidR="00C62859">
              <w:rPr>
                <w:rStyle w:val="Hypertextovodkaz"/>
                <w:rFonts w:ascii="Arial" w:hAnsi="Arial" w:cs="Arial"/>
                <w:noProof/>
                <w:lang w:val="en-GB"/>
              </w:rPr>
              <w:t>General description</w:t>
            </w:r>
            <w:r w:rsidRPr="00A67D86" w:rsidR="00C62859">
              <w:rPr>
                <w:rFonts w:ascii="Arial" w:hAnsi="Arial" w:cs="Arial"/>
                <w:noProof/>
                <w:webHidden/>
              </w:rPr>
              <w:tab/>
            </w:r>
            <w:r w:rsidRPr="00A67D86" w:rsidR="00C62859">
              <w:rPr>
                <w:rFonts w:ascii="Arial" w:hAnsi="Arial" w:cs="Arial"/>
                <w:noProof/>
                <w:webHidden/>
              </w:rPr>
              <w:fldChar w:fldCharType="begin"/>
            </w:r>
            <w:r w:rsidRPr="00A67D86" w:rsidR="00C62859">
              <w:rPr>
                <w:rFonts w:ascii="Arial" w:hAnsi="Arial" w:cs="Arial"/>
                <w:noProof/>
                <w:webHidden/>
              </w:rPr>
              <w:instrText xml:space="preserve"> PAGEREF _Toc67600163 \h </w:instrText>
            </w:r>
            <w:r w:rsidRPr="00A67D86" w:rsidR="00C62859">
              <w:rPr>
                <w:rFonts w:ascii="Arial" w:hAnsi="Arial" w:cs="Arial"/>
                <w:noProof/>
                <w:webHidden/>
              </w:rPr>
            </w:r>
            <w:r w:rsidRPr="00A67D86" w:rsidR="00C62859">
              <w:rPr>
                <w:rFonts w:ascii="Arial" w:hAnsi="Arial" w:cs="Arial"/>
                <w:noProof/>
                <w:webHidden/>
              </w:rPr>
              <w:fldChar w:fldCharType="separate"/>
            </w:r>
            <w:r w:rsidRPr="00A67D86" w:rsidR="00C62859">
              <w:rPr>
                <w:rFonts w:ascii="Arial" w:hAnsi="Arial" w:cs="Arial"/>
                <w:noProof/>
                <w:webHidden/>
              </w:rPr>
              <w:t>2</w:t>
            </w:r>
            <w:r w:rsidRPr="00A67D86" w:rsidR="00C62859">
              <w:rPr>
                <w:rFonts w:ascii="Arial" w:hAnsi="Arial" w:cs="Arial"/>
                <w:noProof/>
                <w:webHidden/>
              </w:rPr>
              <w:fldChar w:fldCharType="end"/>
            </w:r>
          </w:hyperlink>
        </w:p>
        <w:p w:rsidRPr="00A67D86" w:rsidR="00C62859" w:rsidRDefault="00E452F6" w14:paraId="410584CE" w14:textId="12BEC568">
          <w:pPr>
            <w:pStyle w:val="Obsah2"/>
            <w:tabs>
              <w:tab w:val="left" w:pos="880"/>
              <w:tab w:val="right" w:leader="dot" w:pos="9062"/>
            </w:tabs>
            <w:rPr>
              <w:rFonts w:ascii="Arial" w:hAnsi="Arial" w:cs="Arial" w:eastAsiaTheme="minorEastAsia"/>
              <w:noProof/>
              <w:lang w:eastAsia="cs-CZ"/>
            </w:rPr>
          </w:pPr>
          <w:hyperlink w:history="1" w:anchor="_Toc67600164">
            <w:r w:rsidRPr="00A67D86" w:rsidR="00C62859">
              <w:rPr>
                <w:rStyle w:val="Hypertextovodkaz"/>
                <w:rFonts w:ascii="Arial" w:hAnsi="Arial" w:cs="Arial"/>
                <w:noProof/>
                <w:lang w:val="en-GB"/>
              </w:rPr>
              <w:t>1.1</w:t>
            </w:r>
            <w:r w:rsidRPr="00A67D86" w:rsidR="00C62859">
              <w:rPr>
                <w:rFonts w:ascii="Arial" w:hAnsi="Arial" w:cs="Arial" w:eastAsiaTheme="minorEastAsia"/>
                <w:noProof/>
                <w:lang w:eastAsia="cs-CZ"/>
              </w:rPr>
              <w:tab/>
            </w:r>
            <w:r w:rsidRPr="00A67D86" w:rsidR="00C62859">
              <w:rPr>
                <w:rStyle w:val="Hypertextovodkaz"/>
                <w:rFonts w:ascii="Arial" w:hAnsi="Arial" w:cs="Arial"/>
                <w:noProof/>
                <w:lang w:val="en-GB"/>
              </w:rPr>
              <w:t>Nominal, Limit and Quality Samples</w:t>
            </w:r>
            <w:r w:rsidRPr="00A67D86" w:rsidR="00C62859">
              <w:rPr>
                <w:rFonts w:ascii="Arial" w:hAnsi="Arial" w:cs="Arial"/>
                <w:noProof/>
                <w:webHidden/>
              </w:rPr>
              <w:tab/>
            </w:r>
            <w:r w:rsidRPr="00A67D86" w:rsidR="00C62859">
              <w:rPr>
                <w:rFonts w:ascii="Arial" w:hAnsi="Arial" w:cs="Arial"/>
                <w:noProof/>
                <w:webHidden/>
              </w:rPr>
              <w:fldChar w:fldCharType="begin"/>
            </w:r>
            <w:r w:rsidRPr="00A67D86" w:rsidR="00C62859">
              <w:rPr>
                <w:rFonts w:ascii="Arial" w:hAnsi="Arial" w:cs="Arial"/>
                <w:noProof/>
                <w:webHidden/>
              </w:rPr>
              <w:instrText xml:space="preserve"> PAGEREF _Toc67600164 \h </w:instrText>
            </w:r>
            <w:r w:rsidRPr="00A67D86" w:rsidR="00C62859">
              <w:rPr>
                <w:rFonts w:ascii="Arial" w:hAnsi="Arial" w:cs="Arial"/>
                <w:noProof/>
                <w:webHidden/>
              </w:rPr>
            </w:r>
            <w:r w:rsidRPr="00A67D86" w:rsidR="00C62859">
              <w:rPr>
                <w:rFonts w:ascii="Arial" w:hAnsi="Arial" w:cs="Arial"/>
                <w:noProof/>
                <w:webHidden/>
              </w:rPr>
              <w:fldChar w:fldCharType="separate"/>
            </w:r>
            <w:r w:rsidRPr="00A67D86" w:rsidR="00C62859">
              <w:rPr>
                <w:rFonts w:ascii="Arial" w:hAnsi="Arial" w:cs="Arial"/>
                <w:noProof/>
                <w:webHidden/>
              </w:rPr>
              <w:t>2</w:t>
            </w:r>
            <w:r w:rsidRPr="00A67D86" w:rsidR="00C62859">
              <w:rPr>
                <w:rFonts w:ascii="Arial" w:hAnsi="Arial" w:cs="Arial"/>
                <w:noProof/>
                <w:webHidden/>
              </w:rPr>
              <w:fldChar w:fldCharType="end"/>
            </w:r>
          </w:hyperlink>
        </w:p>
        <w:p w:rsidRPr="00A67D86" w:rsidR="00C62859" w:rsidRDefault="00E452F6" w14:paraId="0BC4A8DB" w14:textId="6DBD315F">
          <w:pPr>
            <w:pStyle w:val="Obsah2"/>
            <w:tabs>
              <w:tab w:val="left" w:pos="880"/>
              <w:tab w:val="right" w:leader="dot" w:pos="9062"/>
            </w:tabs>
            <w:rPr>
              <w:rFonts w:ascii="Arial" w:hAnsi="Arial" w:cs="Arial" w:eastAsiaTheme="minorEastAsia"/>
              <w:noProof/>
              <w:lang w:eastAsia="cs-CZ"/>
            </w:rPr>
          </w:pPr>
          <w:hyperlink w:history="1" w:anchor="_Toc67600165">
            <w:r w:rsidRPr="00A67D86" w:rsidR="00C62859">
              <w:rPr>
                <w:rStyle w:val="Hypertextovodkaz"/>
                <w:rFonts w:ascii="Arial" w:hAnsi="Arial" w:cs="Arial"/>
                <w:noProof/>
                <w:lang w:val="en-GB"/>
              </w:rPr>
              <w:t>1.2</w:t>
            </w:r>
            <w:r w:rsidRPr="00A67D86" w:rsidR="00C62859">
              <w:rPr>
                <w:rFonts w:ascii="Arial" w:hAnsi="Arial" w:cs="Arial" w:eastAsiaTheme="minorEastAsia"/>
                <w:noProof/>
                <w:lang w:eastAsia="cs-CZ"/>
              </w:rPr>
              <w:tab/>
            </w:r>
            <w:r w:rsidRPr="00A67D86" w:rsidR="00C62859">
              <w:rPr>
                <w:rStyle w:val="Hypertextovodkaz"/>
                <w:rFonts w:ascii="Arial" w:hAnsi="Arial" w:cs="Arial"/>
                <w:noProof/>
                <w:lang w:val="en-GB"/>
              </w:rPr>
              <w:t>Defects and Defects catalogue</w:t>
            </w:r>
            <w:r w:rsidRPr="00A67D86" w:rsidR="00C62859">
              <w:rPr>
                <w:rFonts w:ascii="Arial" w:hAnsi="Arial" w:cs="Arial"/>
                <w:noProof/>
                <w:webHidden/>
              </w:rPr>
              <w:tab/>
            </w:r>
            <w:r w:rsidRPr="00A67D86" w:rsidR="00C62859">
              <w:rPr>
                <w:rFonts w:ascii="Arial" w:hAnsi="Arial" w:cs="Arial"/>
                <w:noProof/>
                <w:webHidden/>
              </w:rPr>
              <w:fldChar w:fldCharType="begin"/>
            </w:r>
            <w:r w:rsidRPr="00A67D86" w:rsidR="00C62859">
              <w:rPr>
                <w:rFonts w:ascii="Arial" w:hAnsi="Arial" w:cs="Arial"/>
                <w:noProof/>
                <w:webHidden/>
              </w:rPr>
              <w:instrText xml:space="preserve"> PAGEREF _Toc67600165 \h </w:instrText>
            </w:r>
            <w:r w:rsidRPr="00A67D86" w:rsidR="00C62859">
              <w:rPr>
                <w:rFonts w:ascii="Arial" w:hAnsi="Arial" w:cs="Arial"/>
                <w:noProof/>
                <w:webHidden/>
              </w:rPr>
            </w:r>
            <w:r w:rsidRPr="00A67D86" w:rsidR="00C62859">
              <w:rPr>
                <w:rFonts w:ascii="Arial" w:hAnsi="Arial" w:cs="Arial"/>
                <w:noProof/>
                <w:webHidden/>
              </w:rPr>
              <w:fldChar w:fldCharType="separate"/>
            </w:r>
            <w:r w:rsidRPr="00A67D86" w:rsidR="00C62859">
              <w:rPr>
                <w:rFonts w:ascii="Arial" w:hAnsi="Arial" w:cs="Arial"/>
                <w:noProof/>
                <w:webHidden/>
              </w:rPr>
              <w:t>3</w:t>
            </w:r>
            <w:r w:rsidRPr="00A67D86" w:rsidR="00C62859">
              <w:rPr>
                <w:rFonts w:ascii="Arial" w:hAnsi="Arial" w:cs="Arial"/>
                <w:noProof/>
                <w:webHidden/>
              </w:rPr>
              <w:fldChar w:fldCharType="end"/>
            </w:r>
          </w:hyperlink>
        </w:p>
        <w:p w:rsidRPr="00A67D86" w:rsidR="00C62859" w:rsidRDefault="00E452F6" w14:paraId="128EA11E" w14:textId="59DA9DAD">
          <w:pPr>
            <w:pStyle w:val="Obsah1"/>
            <w:tabs>
              <w:tab w:val="left" w:pos="440"/>
              <w:tab w:val="right" w:leader="dot" w:pos="9062"/>
            </w:tabs>
            <w:rPr>
              <w:rFonts w:ascii="Arial" w:hAnsi="Arial" w:cs="Arial" w:eastAsiaTheme="minorEastAsia"/>
              <w:noProof/>
              <w:lang w:eastAsia="cs-CZ"/>
            </w:rPr>
          </w:pPr>
          <w:hyperlink w:history="1" w:anchor="_Toc67600166">
            <w:r w:rsidRPr="00A67D86" w:rsidR="00C62859">
              <w:rPr>
                <w:rStyle w:val="Hypertextovodkaz"/>
                <w:rFonts w:ascii="Arial" w:hAnsi="Arial" w:cs="Arial"/>
                <w:noProof/>
                <w:lang w:val="en-GB"/>
              </w:rPr>
              <w:t>2</w:t>
            </w:r>
            <w:r w:rsidRPr="00A67D86" w:rsidR="00C62859">
              <w:rPr>
                <w:rFonts w:ascii="Arial" w:hAnsi="Arial" w:cs="Arial" w:eastAsiaTheme="minorEastAsia"/>
                <w:noProof/>
                <w:lang w:eastAsia="cs-CZ"/>
              </w:rPr>
              <w:tab/>
            </w:r>
            <w:r w:rsidRPr="00A67D86" w:rsidR="00C62859">
              <w:rPr>
                <w:rStyle w:val="Hypertextovodkaz"/>
                <w:rFonts w:ascii="Arial" w:hAnsi="Arial" w:cs="Arial"/>
                <w:noProof/>
                <w:lang w:val="en-GB"/>
              </w:rPr>
              <w:t>Quality requirements</w:t>
            </w:r>
            <w:r w:rsidRPr="00A67D86" w:rsidR="00C62859">
              <w:rPr>
                <w:rFonts w:ascii="Arial" w:hAnsi="Arial" w:cs="Arial"/>
                <w:noProof/>
                <w:webHidden/>
              </w:rPr>
              <w:tab/>
            </w:r>
            <w:r w:rsidRPr="00A67D86" w:rsidR="00C62859">
              <w:rPr>
                <w:rFonts w:ascii="Arial" w:hAnsi="Arial" w:cs="Arial"/>
                <w:noProof/>
                <w:webHidden/>
              </w:rPr>
              <w:fldChar w:fldCharType="begin"/>
            </w:r>
            <w:r w:rsidRPr="00A67D86" w:rsidR="00C62859">
              <w:rPr>
                <w:rFonts w:ascii="Arial" w:hAnsi="Arial" w:cs="Arial"/>
                <w:noProof/>
                <w:webHidden/>
              </w:rPr>
              <w:instrText xml:space="preserve"> PAGEREF _Toc67600166 \h </w:instrText>
            </w:r>
            <w:r w:rsidRPr="00A67D86" w:rsidR="00C62859">
              <w:rPr>
                <w:rFonts w:ascii="Arial" w:hAnsi="Arial" w:cs="Arial"/>
                <w:noProof/>
                <w:webHidden/>
              </w:rPr>
            </w:r>
            <w:r w:rsidRPr="00A67D86" w:rsidR="00C62859">
              <w:rPr>
                <w:rFonts w:ascii="Arial" w:hAnsi="Arial" w:cs="Arial"/>
                <w:noProof/>
                <w:webHidden/>
              </w:rPr>
              <w:fldChar w:fldCharType="separate"/>
            </w:r>
            <w:r w:rsidRPr="00A67D86" w:rsidR="00C62859">
              <w:rPr>
                <w:rFonts w:ascii="Arial" w:hAnsi="Arial" w:cs="Arial"/>
                <w:noProof/>
                <w:webHidden/>
              </w:rPr>
              <w:t>4</w:t>
            </w:r>
            <w:r w:rsidRPr="00A67D86" w:rsidR="00C62859">
              <w:rPr>
                <w:rFonts w:ascii="Arial" w:hAnsi="Arial" w:cs="Arial"/>
                <w:noProof/>
                <w:webHidden/>
              </w:rPr>
              <w:fldChar w:fldCharType="end"/>
            </w:r>
          </w:hyperlink>
        </w:p>
        <w:p w:rsidRPr="00A67D86" w:rsidR="00C62859" w:rsidRDefault="00E452F6" w14:paraId="04C7C149" w14:textId="17A32884">
          <w:pPr>
            <w:pStyle w:val="Obsah1"/>
            <w:tabs>
              <w:tab w:val="left" w:pos="440"/>
              <w:tab w:val="right" w:leader="dot" w:pos="9062"/>
            </w:tabs>
            <w:rPr>
              <w:rFonts w:ascii="Arial" w:hAnsi="Arial" w:cs="Arial" w:eastAsiaTheme="minorEastAsia"/>
              <w:noProof/>
              <w:lang w:eastAsia="cs-CZ"/>
            </w:rPr>
          </w:pPr>
          <w:hyperlink w:history="1" w:anchor="_Toc67600167">
            <w:r w:rsidRPr="00A67D86" w:rsidR="00C62859">
              <w:rPr>
                <w:rStyle w:val="Hypertextovodkaz"/>
                <w:rFonts w:ascii="Arial" w:hAnsi="Arial" w:cs="Arial"/>
                <w:noProof/>
                <w:lang w:val="en-GB"/>
              </w:rPr>
              <w:t>3</w:t>
            </w:r>
            <w:r w:rsidRPr="00A67D86" w:rsidR="00C62859">
              <w:rPr>
                <w:rFonts w:ascii="Arial" w:hAnsi="Arial" w:cs="Arial" w:eastAsiaTheme="minorEastAsia"/>
                <w:noProof/>
                <w:lang w:eastAsia="cs-CZ"/>
              </w:rPr>
              <w:tab/>
            </w:r>
            <w:r w:rsidRPr="00A67D86" w:rsidR="00C62859">
              <w:rPr>
                <w:rStyle w:val="Hypertextovodkaz"/>
                <w:rFonts w:ascii="Arial" w:hAnsi="Arial" w:cs="Arial"/>
                <w:noProof/>
                <w:lang w:val="en-GB"/>
              </w:rPr>
              <w:t>Acceptance of deliveries and test procedures</w:t>
            </w:r>
            <w:r w:rsidRPr="00A67D86" w:rsidR="00C62859">
              <w:rPr>
                <w:rFonts w:ascii="Arial" w:hAnsi="Arial" w:cs="Arial"/>
                <w:noProof/>
                <w:webHidden/>
              </w:rPr>
              <w:tab/>
            </w:r>
            <w:r w:rsidRPr="00A67D86" w:rsidR="00C62859">
              <w:rPr>
                <w:rFonts w:ascii="Arial" w:hAnsi="Arial" w:cs="Arial"/>
                <w:noProof/>
                <w:webHidden/>
              </w:rPr>
              <w:fldChar w:fldCharType="begin"/>
            </w:r>
            <w:r w:rsidRPr="00A67D86" w:rsidR="00C62859">
              <w:rPr>
                <w:rFonts w:ascii="Arial" w:hAnsi="Arial" w:cs="Arial"/>
                <w:noProof/>
                <w:webHidden/>
              </w:rPr>
              <w:instrText xml:space="preserve"> PAGEREF _Toc67600167 \h </w:instrText>
            </w:r>
            <w:r w:rsidRPr="00A67D86" w:rsidR="00C62859">
              <w:rPr>
                <w:rFonts w:ascii="Arial" w:hAnsi="Arial" w:cs="Arial"/>
                <w:noProof/>
                <w:webHidden/>
              </w:rPr>
            </w:r>
            <w:r w:rsidRPr="00A67D86" w:rsidR="00C62859">
              <w:rPr>
                <w:rFonts w:ascii="Arial" w:hAnsi="Arial" w:cs="Arial"/>
                <w:noProof/>
                <w:webHidden/>
              </w:rPr>
              <w:fldChar w:fldCharType="separate"/>
            </w:r>
            <w:r w:rsidRPr="00A67D86" w:rsidR="00C62859">
              <w:rPr>
                <w:rFonts w:ascii="Arial" w:hAnsi="Arial" w:cs="Arial"/>
                <w:noProof/>
                <w:webHidden/>
              </w:rPr>
              <w:t>5</w:t>
            </w:r>
            <w:r w:rsidRPr="00A67D86" w:rsidR="00C62859">
              <w:rPr>
                <w:rFonts w:ascii="Arial" w:hAnsi="Arial" w:cs="Arial"/>
                <w:noProof/>
                <w:webHidden/>
              </w:rPr>
              <w:fldChar w:fldCharType="end"/>
            </w:r>
          </w:hyperlink>
        </w:p>
        <w:p w:rsidRPr="00A67D86" w:rsidR="00C62859" w:rsidRDefault="00E452F6" w14:paraId="7E4EC8A2" w14:textId="7D2871F0">
          <w:pPr>
            <w:pStyle w:val="Obsah2"/>
            <w:tabs>
              <w:tab w:val="left" w:pos="880"/>
              <w:tab w:val="right" w:leader="dot" w:pos="9062"/>
            </w:tabs>
            <w:rPr>
              <w:rFonts w:ascii="Arial" w:hAnsi="Arial" w:cs="Arial" w:eastAsiaTheme="minorEastAsia"/>
              <w:noProof/>
              <w:lang w:eastAsia="cs-CZ"/>
            </w:rPr>
          </w:pPr>
          <w:hyperlink w:history="1" w:anchor="_Toc67600168">
            <w:r w:rsidRPr="00A67D86" w:rsidR="00C62859">
              <w:rPr>
                <w:rStyle w:val="Hypertextovodkaz"/>
                <w:rFonts w:ascii="Arial" w:hAnsi="Arial" w:cs="Arial"/>
                <w:noProof/>
                <w:lang w:val="en-GB"/>
              </w:rPr>
              <w:t>3.1</w:t>
            </w:r>
            <w:r w:rsidRPr="00A67D86" w:rsidR="00C62859">
              <w:rPr>
                <w:rFonts w:ascii="Arial" w:hAnsi="Arial" w:cs="Arial" w:eastAsiaTheme="minorEastAsia"/>
                <w:noProof/>
                <w:lang w:eastAsia="cs-CZ"/>
              </w:rPr>
              <w:tab/>
            </w:r>
            <w:r w:rsidRPr="00A67D86" w:rsidR="00C62859">
              <w:rPr>
                <w:rStyle w:val="Hypertextovodkaz"/>
                <w:rFonts w:ascii="Arial" w:hAnsi="Arial" w:cs="Arial"/>
                <w:noProof/>
                <w:lang w:val="en-GB"/>
              </w:rPr>
              <w:t>Outgoing Inspection Contractor</w:t>
            </w:r>
            <w:r w:rsidRPr="00A67D86" w:rsidR="00C62859">
              <w:rPr>
                <w:rFonts w:ascii="Arial" w:hAnsi="Arial" w:cs="Arial"/>
                <w:noProof/>
                <w:webHidden/>
              </w:rPr>
              <w:tab/>
            </w:r>
            <w:r w:rsidRPr="00A67D86" w:rsidR="00C62859">
              <w:rPr>
                <w:rFonts w:ascii="Arial" w:hAnsi="Arial" w:cs="Arial"/>
                <w:noProof/>
                <w:webHidden/>
              </w:rPr>
              <w:fldChar w:fldCharType="begin"/>
            </w:r>
            <w:r w:rsidRPr="00A67D86" w:rsidR="00C62859">
              <w:rPr>
                <w:rFonts w:ascii="Arial" w:hAnsi="Arial" w:cs="Arial"/>
                <w:noProof/>
                <w:webHidden/>
              </w:rPr>
              <w:instrText xml:space="preserve"> PAGEREF _Toc67600168 \h </w:instrText>
            </w:r>
            <w:r w:rsidRPr="00A67D86" w:rsidR="00C62859">
              <w:rPr>
                <w:rFonts w:ascii="Arial" w:hAnsi="Arial" w:cs="Arial"/>
                <w:noProof/>
                <w:webHidden/>
              </w:rPr>
            </w:r>
            <w:r w:rsidRPr="00A67D86" w:rsidR="00C62859">
              <w:rPr>
                <w:rFonts w:ascii="Arial" w:hAnsi="Arial" w:cs="Arial"/>
                <w:noProof/>
                <w:webHidden/>
              </w:rPr>
              <w:fldChar w:fldCharType="separate"/>
            </w:r>
            <w:r w:rsidRPr="00A67D86" w:rsidR="00C62859">
              <w:rPr>
                <w:rFonts w:ascii="Arial" w:hAnsi="Arial" w:cs="Arial"/>
                <w:noProof/>
                <w:webHidden/>
              </w:rPr>
              <w:t>5</w:t>
            </w:r>
            <w:r w:rsidRPr="00A67D86" w:rsidR="00C62859">
              <w:rPr>
                <w:rFonts w:ascii="Arial" w:hAnsi="Arial" w:cs="Arial"/>
                <w:noProof/>
                <w:webHidden/>
              </w:rPr>
              <w:fldChar w:fldCharType="end"/>
            </w:r>
          </w:hyperlink>
        </w:p>
        <w:p w:rsidRPr="00A67D86" w:rsidR="00C62859" w:rsidRDefault="00E452F6" w14:paraId="2F73FB1E" w14:textId="4D8D1311">
          <w:pPr>
            <w:pStyle w:val="Obsah2"/>
            <w:tabs>
              <w:tab w:val="right" w:leader="dot" w:pos="9062"/>
            </w:tabs>
            <w:rPr>
              <w:rFonts w:ascii="Arial" w:hAnsi="Arial" w:cs="Arial" w:eastAsiaTheme="minorEastAsia"/>
              <w:noProof/>
              <w:lang w:eastAsia="cs-CZ"/>
            </w:rPr>
          </w:pPr>
          <w:hyperlink w:history="1" w:anchor="_Toc67600169">
            <w:r w:rsidRPr="00A67D86" w:rsidR="00C62859">
              <w:rPr>
                <w:rStyle w:val="Hypertextovodkaz"/>
                <w:rFonts w:ascii="Arial" w:hAnsi="Arial" w:cs="Arial"/>
                <w:noProof/>
                <w:lang w:val="en-GB"/>
              </w:rPr>
              <w:t>3.3  Procedure for defects</w:t>
            </w:r>
            <w:r w:rsidRPr="00A67D86" w:rsidR="00C62859">
              <w:rPr>
                <w:rFonts w:ascii="Arial" w:hAnsi="Arial" w:cs="Arial"/>
                <w:noProof/>
                <w:webHidden/>
              </w:rPr>
              <w:tab/>
            </w:r>
            <w:r w:rsidRPr="00A67D86" w:rsidR="00C62859">
              <w:rPr>
                <w:rFonts w:ascii="Arial" w:hAnsi="Arial" w:cs="Arial"/>
                <w:noProof/>
                <w:webHidden/>
              </w:rPr>
              <w:fldChar w:fldCharType="begin"/>
            </w:r>
            <w:r w:rsidRPr="00A67D86" w:rsidR="00C62859">
              <w:rPr>
                <w:rFonts w:ascii="Arial" w:hAnsi="Arial" w:cs="Arial"/>
                <w:noProof/>
                <w:webHidden/>
              </w:rPr>
              <w:instrText xml:space="preserve"> PAGEREF _Toc67600169 \h </w:instrText>
            </w:r>
            <w:r w:rsidRPr="00A67D86" w:rsidR="00C62859">
              <w:rPr>
                <w:rFonts w:ascii="Arial" w:hAnsi="Arial" w:cs="Arial"/>
                <w:noProof/>
                <w:webHidden/>
              </w:rPr>
            </w:r>
            <w:r w:rsidRPr="00A67D86" w:rsidR="00C62859">
              <w:rPr>
                <w:rFonts w:ascii="Arial" w:hAnsi="Arial" w:cs="Arial"/>
                <w:noProof/>
                <w:webHidden/>
              </w:rPr>
              <w:fldChar w:fldCharType="separate"/>
            </w:r>
            <w:r w:rsidRPr="00A67D86" w:rsidR="00C62859">
              <w:rPr>
                <w:rFonts w:ascii="Arial" w:hAnsi="Arial" w:cs="Arial"/>
                <w:noProof/>
                <w:webHidden/>
              </w:rPr>
              <w:t>5</w:t>
            </w:r>
            <w:r w:rsidRPr="00A67D86" w:rsidR="00C62859">
              <w:rPr>
                <w:rFonts w:ascii="Arial" w:hAnsi="Arial" w:cs="Arial"/>
                <w:noProof/>
                <w:webHidden/>
              </w:rPr>
              <w:fldChar w:fldCharType="end"/>
            </w:r>
          </w:hyperlink>
        </w:p>
        <w:p w:rsidRPr="00A67D86" w:rsidR="00C62859" w:rsidRDefault="00E452F6" w14:paraId="0F7588F1" w14:textId="52006D45">
          <w:pPr>
            <w:pStyle w:val="Obsah1"/>
            <w:tabs>
              <w:tab w:val="left" w:pos="440"/>
              <w:tab w:val="right" w:leader="dot" w:pos="9062"/>
            </w:tabs>
            <w:rPr>
              <w:rFonts w:ascii="Arial" w:hAnsi="Arial" w:cs="Arial" w:eastAsiaTheme="minorEastAsia"/>
              <w:noProof/>
              <w:lang w:eastAsia="cs-CZ"/>
            </w:rPr>
          </w:pPr>
          <w:hyperlink w:history="1" w:anchor="_Toc67600170">
            <w:r w:rsidRPr="00A67D86" w:rsidR="00C62859">
              <w:rPr>
                <w:rStyle w:val="Hypertextovodkaz"/>
                <w:rFonts w:ascii="Arial" w:hAnsi="Arial" w:cs="Arial"/>
                <w:noProof/>
                <w:lang w:val="en-GB"/>
              </w:rPr>
              <w:t>4</w:t>
            </w:r>
            <w:r w:rsidRPr="00A67D86" w:rsidR="00C62859">
              <w:rPr>
                <w:rFonts w:ascii="Arial" w:hAnsi="Arial" w:cs="Arial" w:eastAsiaTheme="minorEastAsia"/>
                <w:noProof/>
                <w:lang w:eastAsia="cs-CZ"/>
              </w:rPr>
              <w:tab/>
            </w:r>
            <w:r w:rsidRPr="00A67D86" w:rsidR="00C62859">
              <w:rPr>
                <w:rStyle w:val="Hypertextovodkaz"/>
                <w:rFonts w:ascii="Arial" w:hAnsi="Arial" w:cs="Arial"/>
                <w:noProof/>
                <w:lang w:val="en-GB"/>
              </w:rPr>
              <w:t>Attachment No. 1 – Certificate of Conformance, AQL report</w:t>
            </w:r>
            <w:r w:rsidRPr="00A67D86" w:rsidR="00C62859">
              <w:rPr>
                <w:rFonts w:ascii="Arial" w:hAnsi="Arial" w:cs="Arial"/>
                <w:noProof/>
                <w:webHidden/>
              </w:rPr>
              <w:tab/>
            </w:r>
            <w:r w:rsidRPr="00A67D86" w:rsidR="00C62859">
              <w:rPr>
                <w:rFonts w:ascii="Arial" w:hAnsi="Arial" w:cs="Arial"/>
                <w:noProof/>
                <w:webHidden/>
              </w:rPr>
              <w:fldChar w:fldCharType="begin"/>
            </w:r>
            <w:r w:rsidRPr="00A67D86" w:rsidR="00C62859">
              <w:rPr>
                <w:rFonts w:ascii="Arial" w:hAnsi="Arial" w:cs="Arial"/>
                <w:noProof/>
                <w:webHidden/>
              </w:rPr>
              <w:instrText xml:space="preserve"> PAGEREF _Toc67600170 \h </w:instrText>
            </w:r>
            <w:r w:rsidRPr="00A67D86" w:rsidR="00C62859">
              <w:rPr>
                <w:rFonts w:ascii="Arial" w:hAnsi="Arial" w:cs="Arial"/>
                <w:noProof/>
                <w:webHidden/>
              </w:rPr>
            </w:r>
            <w:r w:rsidRPr="00A67D86" w:rsidR="00C62859">
              <w:rPr>
                <w:rFonts w:ascii="Arial" w:hAnsi="Arial" w:cs="Arial"/>
                <w:noProof/>
                <w:webHidden/>
              </w:rPr>
              <w:fldChar w:fldCharType="separate"/>
            </w:r>
            <w:r w:rsidRPr="00A67D86" w:rsidR="00C62859">
              <w:rPr>
                <w:rFonts w:ascii="Arial" w:hAnsi="Arial" w:cs="Arial"/>
                <w:noProof/>
                <w:webHidden/>
              </w:rPr>
              <w:t>5</w:t>
            </w:r>
            <w:r w:rsidRPr="00A67D86" w:rsidR="00C62859">
              <w:rPr>
                <w:rFonts w:ascii="Arial" w:hAnsi="Arial" w:cs="Arial"/>
                <w:noProof/>
                <w:webHidden/>
              </w:rPr>
              <w:fldChar w:fldCharType="end"/>
            </w:r>
          </w:hyperlink>
        </w:p>
        <w:p w:rsidRPr="00A67D86" w:rsidR="00186E54" w:rsidRDefault="00186E54" w14:paraId="51D65EE6" w14:textId="752A670F">
          <w:pPr>
            <w:rPr>
              <w:rFonts w:ascii="Arial" w:hAnsi="Arial" w:cs="Arial"/>
            </w:rPr>
          </w:pPr>
          <w:r w:rsidRPr="00A67D86">
            <w:rPr>
              <w:rFonts w:ascii="Arial" w:hAnsi="Arial" w:cs="Arial"/>
              <w:b/>
              <w:bCs/>
            </w:rPr>
            <w:fldChar w:fldCharType="end"/>
          </w:r>
        </w:p>
      </w:sdtContent>
    </w:sdt>
    <w:p w:rsidRPr="00A67D86" w:rsidR="005D2586" w:rsidP="00186E54" w:rsidRDefault="00186E54" w14:paraId="2A0A65EE" w14:textId="5D974C38">
      <w:pPr>
        <w:pStyle w:val="Nadpis1"/>
        <w:rPr>
          <w:rFonts w:ascii="Arial" w:hAnsi="Arial" w:cs="Arial"/>
          <w:color w:val="auto"/>
          <w:lang w:val="en-GB"/>
        </w:rPr>
      </w:pPr>
      <w:bookmarkStart w:name="_Toc67600163" w:id="0"/>
      <w:r w:rsidRPr="00A67D86">
        <w:rPr>
          <w:rFonts w:ascii="Arial" w:hAnsi="Arial" w:cs="Arial"/>
          <w:color w:val="auto"/>
          <w:lang w:val="en-GB"/>
        </w:rPr>
        <w:t>General description</w:t>
      </w:r>
      <w:bookmarkEnd w:id="0"/>
    </w:p>
    <w:p w:rsidRPr="00A67D86" w:rsidR="000B1994" w:rsidP="48415EC8" w:rsidRDefault="000A2642" w14:paraId="3541383F" w14:textId="29AA226D">
      <w:pPr>
        <w:spacing w:after="0" w:line="240" w:lineRule="auto"/>
        <w:jc w:val="both"/>
        <w:rPr>
          <w:rFonts w:ascii="Arial" w:hAnsi="Arial" w:eastAsia="Arial" w:cs="Arial"/>
          <w:color w:val="000000"/>
          <w:w w:val="102"/>
          <w:lang w:val="en-GB"/>
        </w:rPr>
      </w:pPr>
      <w:r w:rsidRPr="00A67D86">
        <w:rPr>
          <w:rFonts w:ascii="Arial" w:hAnsi="Arial" w:eastAsia="Arial" w:cs="Arial"/>
          <w:color w:val="000000"/>
          <w:w w:val="102"/>
          <w:lang w:val="en-GB"/>
        </w:rPr>
        <w:t xml:space="preserve">The technical specification of the </w:t>
      </w:r>
      <w:r w:rsidR="00C86901">
        <w:rPr>
          <w:rFonts w:ascii="Arial" w:hAnsi="Arial" w:eastAsia="Arial" w:cs="Arial"/>
          <w:color w:val="000000"/>
          <w:w w:val="102"/>
          <w:lang w:val="en-GB"/>
        </w:rPr>
        <w:t xml:space="preserve">prelaminated card inlay with transparent window </w:t>
      </w:r>
      <w:r w:rsidRPr="00A67D86">
        <w:rPr>
          <w:rFonts w:ascii="Arial" w:hAnsi="Arial" w:eastAsia="Arial" w:cs="Arial"/>
          <w:color w:val="000000"/>
          <w:w w:val="102"/>
          <w:lang w:val="en-GB"/>
        </w:rPr>
        <w:t xml:space="preserve">is included in the </w:t>
      </w:r>
      <w:r w:rsidRPr="00A67D86" w:rsidR="00CB1FC0">
        <w:rPr>
          <w:rFonts w:ascii="Arial" w:hAnsi="Arial" w:eastAsia="Arial" w:cs="Arial"/>
          <w:color w:val="000000"/>
          <w:w w:val="102"/>
          <w:lang w:val="en-GB"/>
        </w:rPr>
        <w:t>Annex_1</w:t>
      </w:r>
      <w:r w:rsidRPr="00A67D86">
        <w:rPr>
          <w:rFonts w:ascii="Arial" w:hAnsi="Arial" w:eastAsia="Arial" w:cs="Arial"/>
          <w:color w:val="000000"/>
          <w:w w:val="102"/>
          <w:lang w:val="en-GB"/>
        </w:rPr>
        <w:t xml:space="preserve"> of the Framework agreement</w:t>
      </w:r>
      <w:r w:rsidRPr="00A67D86" w:rsidR="000B1994">
        <w:rPr>
          <w:rFonts w:ascii="Arial" w:hAnsi="Arial" w:eastAsia="Arial" w:cs="Arial"/>
          <w:color w:val="000000"/>
          <w:w w:val="102"/>
          <w:lang w:val="en-GB"/>
        </w:rPr>
        <w:t>. T</w:t>
      </w:r>
      <w:r w:rsidR="00650FAA">
        <w:rPr>
          <w:rFonts w:ascii="Arial" w:hAnsi="Arial" w:eastAsia="Arial" w:cs="Arial"/>
          <w:color w:val="000000"/>
          <w:w w:val="102"/>
          <w:lang w:val="en-GB"/>
        </w:rPr>
        <w:t>ransparent windows are</w:t>
      </w:r>
      <w:r w:rsidRPr="00A67D86" w:rsidR="000B1994">
        <w:rPr>
          <w:rFonts w:ascii="Arial" w:hAnsi="Arial" w:eastAsia="Arial" w:cs="Arial"/>
          <w:color w:val="000000"/>
          <w:w w:val="102"/>
          <w:lang w:val="en-GB"/>
        </w:rPr>
        <w:t xml:space="preserve"> placed</w:t>
      </w:r>
      <w:r w:rsidRPr="00A67D86" w:rsidR="000B1994">
        <w:rPr>
          <w:rFonts w:ascii="Arial" w:hAnsi="Arial" w:eastAsia="Arial" w:cs="Arial"/>
          <w:color w:val="000000"/>
          <w:spacing w:val="2"/>
          <w:w w:val="99"/>
          <w:lang w:val="en-GB"/>
        </w:rPr>
        <w:t xml:space="preserve"> o</w:t>
      </w:r>
      <w:r w:rsidRPr="00A67D86" w:rsidR="000B1994">
        <w:rPr>
          <w:rFonts w:ascii="Arial" w:hAnsi="Arial" w:eastAsia="Arial" w:cs="Arial"/>
          <w:color w:val="000000"/>
          <w:w w:val="99"/>
          <w:lang w:val="en-GB"/>
        </w:rPr>
        <w:t>n</w:t>
      </w:r>
      <w:r w:rsidRPr="00A67D86" w:rsidR="000B1994">
        <w:rPr>
          <w:rFonts w:ascii="Arial" w:hAnsi="Arial" w:eastAsia="Arial" w:cs="Arial"/>
          <w:color w:val="000000"/>
          <w:lang w:val="en-GB"/>
        </w:rPr>
        <w:t xml:space="preserve"> </w:t>
      </w:r>
      <w:r w:rsidR="00650FAA">
        <w:rPr>
          <w:rFonts w:ascii="Arial" w:hAnsi="Arial" w:eastAsia="Arial" w:cs="Arial"/>
          <w:color w:val="000000"/>
          <w:lang w:val="en-GB"/>
        </w:rPr>
        <w:t xml:space="preserve">prelaminated polycarbonate sheet </w:t>
      </w:r>
      <w:r w:rsidRPr="00A67D86" w:rsidR="00650FAA">
        <w:rPr>
          <w:rFonts w:ascii="Arial" w:hAnsi="Arial" w:eastAsia="Arial" w:cs="Arial"/>
          <w:color w:val="000000"/>
          <w:lang w:val="en-GB"/>
        </w:rPr>
        <w:t>295x330 mm</w:t>
      </w:r>
      <w:r w:rsidRPr="00A67D86" w:rsidR="00C82308">
        <w:rPr>
          <w:rFonts w:ascii="Arial" w:hAnsi="Arial" w:eastAsia="Arial" w:cs="Arial"/>
          <w:color w:val="000000"/>
          <w:lang w:val="en-GB"/>
        </w:rPr>
        <w:t xml:space="preserve">, with 15 positions </w:t>
      </w:r>
      <w:r w:rsidR="00650FAA">
        <w:rPr>
          <w:rFonts w:ascii="Arial" w:hAnsi="Arial" w:eastAsia="Arial" w:cs="Arial"/>
          <w:color w:val="000000"/>
          <w:lang w:val="en-GB"/>
        </w:rPr>
        <w:t>of ID1 card (arrangement 3x5)</w:t>
      </w:r>
      <w:r w:rsidRPr="00A67D86" w:rsidR="00C82308">
        <w:rPr>
          <w:rFonts w:ascii="Arial" w:hAnsi="Arial" w:eastAsia="Arial" w:cs="Arial"/>
          <w:color w:val="000000"/>
          <w:lang w:val="en-GB"/>
        </w:rPr>
        <w:t xml:space="preserve">. </w:t>
      </w:r>
      <w:r w:rsidRPr="00A67D86" w:rsidR="00094CD8">
        <w:rPr>
          <w:rFonts w:ascii="Arial" w:hAnsi="Arial" w:eastAsia="Arial" w:cs="Arial"/>
          <w:color w:val="000000"/>
          <w:lang w:val="en-GB"/>
        </w:rPr>
        <w:t>The tolerance o</w:t>
      </w:r>
      <w:r w:rsidRPr="00A67D86" w:rsidR="00CB1FC0">
        <w:rPr>
          <w:rFonts w:ascii="Arial" w:hAnsi="Arial" w:eastAsia="Arial" w:cs="Arial"/>
          <w:color w:val="000000"/>
          <w:lang w:val="en-GB"/>
        </w:rPr>
        <w:t>f</w:t>
      </w:r>
      <w:r w:rsidRPr="00A67D86" w:rsidR="00094CD8">
        <w:rPr>
          <w:rFonts w:ascii="Arial" w:hAnsi="Arial" w:eastAsia="Arial" w:cs="Arial"/>
          <w:color w:val="000000"/>
          <w:lang w:val="en-GB"/>
        </w:rPr>
        <w:t xml:space="preserve"> </w:t>
      </w:r>
      <w:r w:rsidR="00650FAA">
        <w:rPr>
          <w:rFonts w:ascii="Arial" w:hAnsi="Arial" w:eastAsia="Arial" w:cs="Arial"/>
          <w:color w:val="000000"/>
          <w:lang w:val="en-GB"/>
        </w:rPr>
        <w:t>the transparent window position</w:t>
      </w:r>
      <w:r w:rsidRPr="00A67D86" w:rsidR="00094CD8">
        <w:rPr>
          <w:rFonts w:ascii="Arial" w:hAnsi="Arial" w:eastAsia="Arial" w:cs="Arial"/>
          <w:color w:val="000000"/>
          <w:lang w:val="en-GB"/>
        </w:rPr>
        <w:t xml:space="preserve"> is</w:t>
      </w:r>
      <w:r w:rsidR="00650FAA">
        <w:rPr>
          <w:rFonts w:ascii="Arial" w:hAnsi="Arial" w:eastAsia="Arial" w:cs="Arial"/>
          <w:color w:val="000000"/>
          <w:lang w:val="en-GB"/>
        </w:rPr>
        <w:t xml:space="preserve"> </w:t>
      </w:r>
      <w:r w:rsidRPr="00A67D86" w:rsidR="00F948F1">
        <w:rPr>
          <w:rFonts w:ascii="Arial" w:hAnsi="Arial" w:cs="Arial"/>
          <w:lang w:val="en-US"/>
        </w:rPr>
        <w:t>± 1 mm in x and y axis (tolerance of the center of the</w:t>
      </w:r>
      <w:r w:rsidR="00650FAA">
        <w:rPr>
          <w:rFonts w:ascii="Arial" w:hAnsi="Arial" w:cs="Arial"/>
          <w:lang w:val="en-US"/>
        </w:rPr>
        <w:t xml:space="preserve"> window</w:t>
      </w:r>
      <w:r w:rsidRPr="00A67D86" w:rsidR="00F948F1">
        <w:rPr>
          <w:rFonts w:ascii="Arial" w:hAnsi="Arial" w:cs="Arial"/>
          <w:lang w:val="en-US"/>
        </w:rPr>
        <w:t xml:space="preserve"> to the right registration mark, closer to the reference sheet corner)</w:t>
      </w:r>
      <w:r w:rsidRPr="00A67D86" w:rsidR="00861C07">
        <w:rPr>
          <w:rFonts w:ascii="Arial" w:hAnsi="Arial" w:eastAsia="Arial" w:cs="Arial"/>
          <w:color w:val="000000"/>
          <w:lang w:val="en-GB"/>
        </w:rPr>
        <w:t>.</w:t>
      </w:r>
      <w:r w:rsidRPr="00A67D86" w:rsidR="00094CD8">
        <w:rPr>
          <w:rFonts w:ascii="Arial" w:hAnsi="Arial" w:eastAsia="Arial" w:cs="Arial"/>
          <w:color w:val="000000"/>
          <w:lang w:val="en-GB"/>
        </w:rPr>
        <w:t xml:space="preserve"> </w:t>
      </w:r>
    </w:p>
    <w:p w:rsidRPr="00A67D86" w:rsidR="000A2642" w:rsidP="748B6B14" w:rsidRDefault="00C82308" w14:paraId="265D10D7" w14:textId="22A2963D">
      <w:pPr>
        <w:spacing w:after="0" w:line="240" w:lineRule="auto"/>
        <w:jc w:val="both"/>
        <w:rPr>
          <w:rFonts w:ascii="Arial" w:hAnsi="Arial" w:eastAsia="Arial" w:cs="Arial"/>
          <w:color w:val="000000"/>
          <w:w w:val="102"/>
          <w:lang w:val="en-GB"/>
        </w:rPr>
      </w:pPr>
      <w:r w:rsidRPr="00A67D86">
        <w:rPr>
          <w:rFonts w:ascii="Arial" w:hAnsi="Arial" w:eastAsia="Arial" w:cs="Arial"/>
          <w:color w:val="000000"/>
          <w:w w:val="102"/>
          <w:lang w:val="en-GB"/>
        </w:rPr>
        <w:t>D</w:t>
      </w:r>
      <w:r w:rsidRPr="00A67D86" w:rsidR="000B1994">
        <w:rPr>
          <w:rFonts w:ascii="Arial" w:hAnsi="Arial" w:eastAsia="Arial" w:cs="Arial"/>
          <w:color w:val="000000"/>
          <w:w w:val="102"/>
          <w:lang w:val="en-GB"/>
        </w:rPr>
        <w:t xml:space="preserve">eliveries of the </w:t>
      </w:r>
      <w:r w:rsidR="00650FAA">
        <w:rPr>
          <w:rFonts w:ascii="Arial" w:hAnsi="Arial" w:eastAsia="Arial" w:cs="Arial"/>
          <w:color w:val="000000"/>
          <w:w w:val="102"/>
          <w:lang w:val="en-GB"/>
        </w:rPr>
        <w:t xml:space="preserve">sheets </w:t>
      </w:r>
      <w:r w:rsidRPr="00A67D86">
        <w:rPr>
          <w:rFonts w:ascii="Arial" w:hAnsi="Arial" w:eastAsia="Arial" w:cs="Arial"/>
          <w:color w:val="000000"/>
          <w:w w:val="102"/>
          <w:lang w:val="en-GB"/>
        </w:rPr>
        <w:t xml:space="preserve">cannot start before the approval of </w:t>
      </w:r>
      <w:r w:rsidRPr="00A67D86" w:rsidR="00D97F80">
        <w:rPr>
          <w:rFonts w:ascii="Arial" w:hAnsi="Arial" w:eastAsia="Arial" w:cs="Arial"/>
          <w:color w:val="000000"/>
          <w:w w:val="102"/>
          <w:lang w:val="en-GB"/>
        </w:rPr>
        <w:t>P</w:t>
      </w:r>
      <w:r w:rsidRPr="00A67D86" w:rsidR="000B1994">
        <w:rPr>
          <w:rFonts w:ascii="Arial" w:hAnsi="Arial" w:eastAsia="Arial" w:cs="Arial"/>
          <w:color w:val="000000"/>
          <w:w w:val="102"/>
          <w:lang w:val="en-GB"/>
        </w:rPr>
        <w:t>ilot sheets</w:t>
      </w:r>
      <w:r w:rsidRPr="00A67D86">
        <w:rPr>
          <w:rFonts w:ascii="Arial" w:hAnsi="Arial" w:eastAsia="Arial" w:cs="Arial"/>
          <w:color w:val="000000"/>
          <w:w w:val="102"/>
          <w:lang w:val="en-GB"/>
        </w:rPr>
        <w:t xml:space="preserve"> by </w:t>
      </w:r>
      <w:r w:rsidRPr="00A67D86" w:rsidR="00473FB1">
        <w:rPr>
          <w:rFonts w:ascii="Arial" w:hAnsi="Arial" w:eastAsia="Arial" w:cs="Arial"/>
          <w:color w:val="000000"/>
          <w:w w:val="102"/>
          <w:lang w:val="en-GB"/>
        </w:rPr>
        <w:t xml:space="preserve">the </w:t>
      </w:r>
      <w:r w:rsidRPr="00A67D86" w:rsidR="00E7522E">
        <w:rPr>
          <w:rFonts w:ascii="Arial" w:hAnsi="Arial" w:eastAsia="Arial" w:cs="Arial"/>
          <w:color w:val="000000"/>
          <w:w w:val="102"/>
          <w:lang w:val="en-GB"/>
        </w:rPr>
        <w:t>C</w:t>
      </w:r>
      <w:r w:rsidR="00650FAA">
        <w:rPr>
          <w:rFonts w:ascii="Arial" w:hAnsi="Arial" w:eastAsia="Arial" w:cs="Arial"/>
          <w:color w:val="000000"/>
          <w:w w:val="102"/>
          <w:lang w:val="en-GB"/>
        </w:rPr>
        <w:t>lient.</w:t>
      </w:r>
    </w:p>
    <w:p w:rsidRPr="00A67D86" w:rsidR="00A3124F" w:rsidP="000B1994" w:rsidRDefault="00A3124F" w14:paraId="513A99FE" w14:textId="77777777">
      <w:pPr>
        <w:spacing w:after="0" w:line="240" w:lineRule="auto"/>
        <w:jc w:val="both"/>
        <w:rPr>
          <w:rFonts w:ascii="Arial" w:hAnsi="Arial" w:eastAsia="Arial" w:cs="Arial"/>
          <w:color w:val="000000"/>
          <w:w w:val="102"/>
          <w:lang w:val="en-GB"/>
        </w:rPr>
      </w:pPr>
    </w:p>
    <w:p w:rsidRPr="00A67D86" w:rsidR="00A3124F" w:rsidP="748B6B14" w:rsidRDefault="00A3124F" w14:paraId="4433D295" w14:textId="18BB471C">
      <w:pPr>
        <w:pStyle w:val="Nadpis2"/>
        <w:rPr>
          <w:rFonts w:ascii="Arial" w:hAnsi="Arial" w:cs="Arial"/>
          <w:color w:val="auto"/>
          <w:sz w:val="24"/>
          <w:szCs w:val="24"/>
          <w:lang w:val="en-GB"/>
        </w:rPr>
      </w:pPr>
      <w:bookmarkStart w:name="_Toc67600164" w:id="1"/>
      <w:r w:rsidRPr="00A67D86">
        <w:rPr>
          <w:rFonts w:ascii="Arial" w:hAnsi="Arial" w:cs="Arial"/>
          <w:color w:val="auto"/>
          <w:sz w:val="24"/>
          <w:szCs w:val="24"/>
          <w:lang w:val="en-GB"/>
        </w:rPr>
        <w:t>Nominal, Limit and Quality Samples</w:t>
      </w:r>
      <w:bookmarkEnd w:id="1"/>
    </w:p>
    <w:p w:rsidRPr="00A67D86" w:rsidR="00A3124F" w:rsidP="00473FB1" w:rsidRDefault="00A3124F" w14:paraId="12FCAB4B" w14:textId="5E158787">
      <w:pPr>
        <w:spacing w:after="0" w:line="240" w:lineRule="auto"/>
        <w:jc w:val="both"/>
        <w:rPr>
          <w:rFonts w:ascii="Arial" w:hAnsi="Arial" w:eastAsia="Arial" w:cs="Arial"/>
          <w:color w:val="000000"/>
          <w:w w:val="102"/>
          <w:lang w:val="en-GB"/>
        </w:rPr>
      </w:pPr>
      <w:r w:rsidRPr="00A67D86">
        <w:rPr>
          <w:rFonts w:ascii="Arial" w:hAnsi="Arial" w:eastAsia="Arial" w:cs="Arial"/>
          <w:color w:val="000000"/>
          <w:w w:val="102"/>
          <w:lang w:val="en-GB"/>
        </w:rPr>
        <w:t xml:space="preserve">For the purpose of this </w:t>
      </w:r>
      <w:r w:rsidRPr="00A67D86" w:rsidR="00CB1FC0">
        <w:rPr>
          <w:rFonts w:ascii="Arial" w:hAnsi="Arial" w:eastAsia="Arial" w:cs="Arial"/>
          <w:color w:val="000000"/>
          <w:w w:val="102"/>
          <w:lang w:val="en-GB"/>
        </w:rPr>
        <w:t>Annex_</w:t>
      </w:r>
      <w:r w:rsidR="008146B8">
        <w:rPr>
          <w:rFonts w:ascii="Arial" w:hAnsi="Arial" w:eastAsia="Arial" w:cs="Arial"/>
          <w:color w:val="000000"/>
          <w:w w:val="102"/>
          <w:lang w:val="en-GB"/>
        </w:rPr>
        <w:t>3</w:t>
      </w:r>
      <w:r w:rsidRPr="00A67D86">
        <w:rPr>
          <w:rFonts w:ascii="Arial" w:hAnsi="Arial" w:eastAsia="Arial" w:cs="Arial"/>
          <w:color w:val="000000"/>
          <w:w w:val="102"/>
          <w:lang w:val="en-GB"/>
        </w:rPr>
        <w:t xml:space="preserve"> the terms “Nominal Sample”, “Limit Sample” and “Quality Sample” shall have the following meaning:</w:t>
      </w:r>
    </w:p>
    <w:p w:rsidRPr="00A67D86" w:rsidR="00473FB1" w:rsidP="00473FB1" w:rsidRDefault="00473FB1" w14:paraId="28686671" w14:textId="77777777">
      <w:pPr>
        <w:spacing w:after="0" w:line="240" w:lineRule="auto"/>
        <w:jc w:val="both"/>
        <w:rPr>
          <w:rFonts w:ascii="Arial" w:hAnsi="Arial" w:eastAsia="Arial" w:cs="Arial"/>
          <w:color w:val="000000"/>
          <w:w w:val="102"/>
          <w:lang w:val="en-GB"/>
        </w:rPr>
      </w:pPr>
    </w:p>
    <w:p w:rsidRPr="00A67D86" w:rsidR="00A3124F" w:rsidP="748B6B14" w:rsidRDefault="00A3124F" w14:paraId="09E50952" w14:textId="5B256347">
      <w:pPr>
        <w:spacing w:after="0" w:line="240" w:lineRule="auto"/>
        <w:jc w:val="both"/>
        <w:rPr>
          <w:rFonts w:ascii="Arial" w:hAnsi="Arial" w:eastAsia="Arial" w:cs="Arial"/>
          <w:color w:val="000000"/>
          <w:w w:val="102"/>
          <w:lang w:val="en-GB"/>
        </w:rPr>
      </w:pPr>
      <w:r w:rsidRPr="00A67D86">
        <w:rPr>
          <w:rFonts w:ascii="Arial" w:hAnsi="Arial" w:eastAsia="Arial" w:cs="Arial"/>
          <w:color w:val="000000"/>
          <w:w w:val="102"/>
          <w:lang w:val="en-GB"/>
        </w:rPr>
        <w:t>Nominal, Limit and Quality Sample are laminated samples</w:t>
      </w:r>
      <w:r w:rsidR="005D79FF">
        <w:rPr>
          <w:rFonts w:ascii="Arial" w:hAnsi="Arial" w:eastAsia="Arial" w:cs="Arial"/>
          <w:color w:val="000000"/>
          <w:w w:val="102"/>
          <w:lang w:val="en-GB"/>
        </w:rPr>
        <w:t xml:space="preserve"> of sheets with whole card composition and printed design</w:t>
      </w:r>
      <w:r w:rsidRPr="00A67D86">
        <w:rPr>
          <w:rFonts w:ascii="Arial" w:hAnsi="Arial" w:eastAsia="Arial" w:cs="Arial"/>
          <w:color w:val="000000"/>
          <w:w w:val="102"/>
          <w:lang w:val="en-GB"/>
        </w:rPr>
        <w:t xml:space="preserve"> to do quality tests. </w:t>
      </w:r>
      <w:r w:rsidRPr="00A67D86" w:rsidR="00814EC1">
        <w:rPr>
          <w:rFonts w:ascii="Arial" w:hAnsi="Arial" w:eastAsia="Arial" w:cs="Arial"/>
          <w:color w:val="000000"/>
          <w:w w:val="102"/>
          <w:lang w:val="en-GB"/>
        </w:rPr>
        <w:t xml:space="preserve">The Contractor will provide </w:t>
      </w:r>
      <w:r w:rsidRPr="00A67D86" w:rsidR="00A91678">
        <w:rPr>
          <w:rFonts w:ascii="Arial" w:hAnsi="Arial" w:eastAsia="Arial" w:cs="Arial"/>
          <w:color w:val="000000"/>
          <w:w w:val="102"/>
          <w:lang w:val="en-GB"/>
        </w:rPr>
        <w:t>to</w:t>
      </w:r>
      <w:r w:rsidRPr="00A67D86" w:rsidR="3655CA0D">
        <w:rPr>
          <w:rFonts w:ascii="Arial" w:hAnsi="Arial" w:eastAsia="Arial" w:cs="Arial"/>
          <w:color w:val="000000"/>
          <w:w w:val="102"/>
          <w:lang w:val="en-GB"/>
        </w:rPr>
        <w:t xml:space="preserve"> the </w:t>
      </w:r>
      <w:r w:rsidR="005D79FF">
        <w:rPr>
          <w:rFonts w:ascii="Arial" w:hAnsi="Arial" w:eastAsia="Arial" w:cs="Arial"/>
          <w:color w:val="000000" w:themeColor="text1"/>
          <w:lang w:val="en-GB"/>
        </w:rPr>
        <w:t>Client</w:t>
      </w:r>
      <w:r w:rsidRPr="00A67D86" w:rsidR="0048195E">
        <w:rPr>
          <w:rFonts w:ascii="Arial" w:hAnsi="Arial" w:eastAsia="Arial" w:cs="Arial"/>
          <w:color w:val="000000"/>
          <w:w w:val="102"/>
          <w:lang w:val="en-GB"/>
        </w:rPr>
        <w:t xml:space="preserve"> </w:t>
      </w:r>
      <w:r w:rsidRPr="00A67D86" w:rsidR="00814EC1">
        <w:rPr>
          <w:rFonts w:ascii="Arial" w:hAnsi="Arial" w:eastAsia="Arial" w:cs="Arial"/>
          <w:color w:val="000000"/>
          <w:w w:val="102"/>
          <w:lang w:val="en-GB"/>
        </w:rPr>
        <w:t xml:space="preserve">sheets for preparing Nominal and Limit Samples. </w:t>
      </w:r>
      <w:r w:rsidRPr="00A67D86" w:rsidR="00064E89">
        <w:rPr>
          <w:rFonts w:ascii="Arial" w:hAnsi="Arial" w:eastAsia="Arial" w:cs="Arial"/>
          <w:color w:val="000000"/>
          <w:w w:val="102"/>
          <w:lang w:val="en-GB"/>
        </w:rPr>
        <w:t>During</w:t>
      </w:r>
      <w:r w:rsidRPr="00A67D86" w:rsidR="00064E89">
        <w:rPr>
          <w:rFonts w:ascii="Arial" w:hAnsi="Arial" w:cs="Arial"/>
          <w:lang w:val="en-GB"/>
        </w:rPr>
        <w:t xml:space="preserve"> the First Delivery both Contracting parties shall jointly approve sheet samples, Nominal and Limit samples for a Defect catalogue</w:t>
      </w:r>
      <w:r w:rsidRPr="00A67D86" w:rsidR="7E2FD761">
        <w:rPr>
          <w:rFonts w:ascii="Arial" w:hAnsi="Arial" w:cs="Arial"/>
          <w:lang w:val="en-GB"/>
        </w:rPr>
        <w:t>,</w:t>
      </w:r>
      <w:r w:rsidRPr="00A67D86" w:rsidR="00064E89">
        <w:rPr>
          <w:rFonts w:ascii="Arial" w:hAnsi="Arial" w:cs="Arial"/>
          <w:lang w:val="en-GB"/>
        </w:rPr>
        <w:t xml:space="preserve"> which will be used as the basis for evaluation of possible claim.</w:t>
      </w:r>
      <w:r w:rsidRPr="00A67D86" w:rsidR="00064E89">
        <w:rPr>
          <w:rFonts w:ascii="Arial" w:hAnsi="Arial" w:eastAsia="Arial" w:cs="Arial"/>
          <w:color w:val="000000"/>
          <w:w w:val="102"/>
          <w:lang w:val="en-GB"/>
        </w:rPr>
        <w:t xml:space="preserve"> These samples </w:t>
      </w:r>
      <w:r w:rsidRPr="00A67D86" w:rsidR="00D97F80">
        <w:rPr>
          <w:rFonts w:ascii="Arial" w:hAnsi="Arial" w:eastAsia="Arial" w:cs="Arial"/>
          <w:color w:val="000000"/>
          <w:w w:val="102"/>
          <w:lang w:val="en-GB"/>
        </w:rPr>
        <w:t>will</w:t>
      </w:r>
      <w:r w:rsidRPr="00A67D86" w:rsidR="00064E89">
        <w:rPr>
          <w:rFonts w:ascii="Arial" w:hAnsi="Arial" w:eastAsia="Arial" w:cs="Arial"/>
          <w:color w:val="000000"/>
          <w:w w:val="102"/>
          <w:lang w:val="en-GB"/>
        </w:rPr>
        <w:t xml:space="preserve"> be used as a standard to compare the quality of the delivered Sheets.</w:t>
      </w:r>
    </w:p>
    <w:p w:rsidRPr="00A67D86" w:rsidR="00A3124F" w:rsidP="00473FB1" w:rsidRDefault="00A3124F" w14:paraId="3BAAF973" w14:textId="77777777">
      <w:pPr>
        <w:spacing w:after="0" w:line="240" w:lineRule="auto"/>
        <w:jc w:val="both"/>
        <w:rPr>
          <w:rFonts w:ascii="Arial" w:hAnsi="Arial" w:eastAsia="Arial" w:cs="Arial"/>
          <w:color w:val="000000"/>
          <w:w w:val="102"/>
          <w:lang w:val="en-GB"/>
        </w:rPr>
      </w:pPr>
    </w:p>
    <w:p w:rsidRPr="00A67D86" w:rsidR="0048195E" w:rsidP="5E13763D" w:rsidRDefault="00A3124F" w14:paraId="65E35D42" w14:textId="045FFB34">
      <w:pPr>
        <w:spacing w:after="0" w:line="240" w:lineRule="auto"/>
        <w:jc w:val="both"/>
        <w:rPr>
          <w:rFonts w:ascii="Arial" w:hAnsi="Arial" w:eastAsia="Arial" w:cs="Arial"/>
          <w:color w:val="000000" w:themeColor="text1"/>
          <w:lang w:val="en-GB"/>
        </w:rPr>
      </w:pPr>
      <w:r w:rsidRPr="00A67D86">
        <w:rPr>
          <w:rFonts w:ascii="Arial" w:hAnsi="Arial" w:eastAsia="Arial" w:cs="Arial"/>
          <w:color w:val="000000"/>
          <w:w w:val="102"/>
          <w:lang w:val="en-GB"/>
        </w:rPr>
        <w:t xml:space="preserve">“Nominal Sample(s)” shall mean the </w:t>
      </w:r>
      <w:r w:rsidRPr="00A67D86" w:rsidR="37106F9C">
        <w:rPr>
          <w:rFonts w:ascii="Arial" w:hAnsi="Arial" w:eastAsia="Arial" w:cs="Arial"/>
          <w:color w:val="000000" w:themeColor="text1"/>
          <w:lang w:val="en-GB"/>
        </w:rPr>
        <w:t xml:space="preserve">standard for the </w:t>
      </w:r>
      <w:r w:rsidR="005D79FF">
        <w:rPr>
          <w:rFonts w:ascii="Arial" w:hAnsi="Arial" w:eastAsia="Arial" w:cs="Arial"/>
          <w:color w:val="000000" w:themeColor="text1"/>
          <w:lang w:val="en-GB"/>
        </w:rPr>
        <w:t>DL</w:t>
      </w:r>
      <w:r w:rsidRPr="00A67D86" w:rsidR="7D8695F3">
        <w:rPr>
          <w:rFonts w:ascii="Arial" w:hAnsi="Arial" w:eastAsia="Arial" w:cs="Arial"/>
          <w:color w:val="000000" w:themeColor="text1"/>
          <w:lang w:val="en-GB"/>
        </w:rPr>
        <w:t xml:space="preserve"> cards </w:t>
      </w:r>
      <w:r w:rsidRPr="00A67D86" w:rsidR="37106F9C">
        <w:rPr>
          <w:rFonts w:ascii="Arial" w:hAnsi="Arial" w:eastAsia="Arial" w:cs="Arial"/>
          <w:color w:val="000000" w:themeColor="text1"/>
          <w:lang w:val="en-GB"/>
        </w:rPr>
        <w:t>production</w:t>
      </w:r>
      <w:r w:rsidRPr="00A67D86" w:rsidR="78E7EE76">
        <w:rPr>
          <w:rFonts w:ascii="Arial" w:hAnsi="Arial" w:eastAsia="Arial" w:cs="Arial"/>
          <w:color w:val="000000" w:themeColor="text1"/>
          <w:lang w:val="en-GB"/>
        </w:rPr>
        <w:t xml:space="preserve"> (nominal quality reference).</w:t>
      </w:r>
    </w:p>
    <w:p w:rsidRPr="00A67D86" w:rsidR="00A3124F" w:rsidP="5E13763D" w:rsidRDefault="00A3124F" w14:paraId="42450282" w14:textId="7134AE6A">
      <w:pPr>
        <w:spacing w:after="0" w:line="240" w:lineRule="auto"/>
        <w:jc w:val="both"/>
        <w:rPr>
          <w:rFonts w:ascii="Arial" w:hAnsi="Arial" w:eastAsia="Arial" w:cs="Arial"/>
          <w:color w:val="000000"/>
          <w:w w:val="102"/>
          <w:lang w:val="en-GB"/>
        </w:rPr>
      </w:pPr>
      <w:r w:rsidRPr="003F2157">
        <w:rPr>
          <w:rFonts w:ascii="Arial" w:hAnsi="Arial" w:eastAsia="Arial" w:cs="Arial"/>
          <w:color w:val="000000"/>
          <w:w w:val="102"/>
          <w:lang w:val="en-GB"/>
        </w:rPr>
        <w:t xml:space="preserve">“Limit Sample(s)” shall mean the quality reference </w:t>
      </w:r>
      <w:r w:rsidRPr="003F2157" w:rsidR="28C53EFA">
        <w:rPr>
          <w:rFonts w:ascii="Arial" w:hAnsi="Arial" w:eastAsia="Arial" w:cs="Arial"/>
          <w:color w:val="000000" w:themeColor="text1"/>
          <w:lang w:val="en-GB"/>
        </w:rPr>
        <w:t xml:space="preserve">for still acceptable </w:t>
      </w:r>
      <w:r w:rsidRPr="003F2157" w:rsidR="0E68DE7F">
        <w:rPr>
          <w:rFonts w:ascii="Arial" w:hAnsi="Arial" w:eastAsia="Arial" w:cs="Arial"/>
          <w:color w:val="000000" w:themeColor="text1"/>
          <w:lang w:val="en-GB"/>
        </w:rPr>
        <w:t>defects</w:t>
      </w:r>
      <w:r w:rsidRPr="003F2157" w:rsidR="0048195E">
        <w:rPr>
          <w:rFonts w:ascii="Arial" w:hAnsi="Arial" w:eastAsia="Arial" w:cs="Arial"/>
          <w:color w:val="000000" w:themeColor="text1"/>
          <w:lang w:val="en-GB"/>
        </w:rPr>
        <w:t>.</w:t>
      </w:r>
      <w:r w:rsidRPr="003F2157" w:rsidR="0E68DE7F">
        <w:rPr>
          <w:rFonts w:ascii="Arial" w:hAnsi="Arial" w:eastAsia="Arial" w:cs="Arial"/>
          <w:color w:val="000000" w:themeColor="text1"/>
          <w:lang w:val="en-GB"/>
        </w:rPr>
        <w:t xml:space="preserve"> These</w:t>
      </w:r>
      <w:r w:rsidRPr="003F2157" w:rsidR="383A6845">
        <w:rPr>
          <w:rFonts w:ascii="Arial" w:hAnsi="Arial" w:eastAsia="Arial" w:cs="Arial"/>
          <w:color w:val="000000" w:themeColor="text1"/>
          <w:lang w:val="en-GB"/>
        </w:rPr>
        <w:t xml:space="preserve"> samples will be </w:t>
      </w:r>
      <w:r w:rsidRPr="003F2157">
        <w:rPr>
          <w:rFonts w:ascii="Arial" w:hAnsi="Arial" w:eastAsia="Arial" w:cs="Arial"/>
          <w:color w:val="000000"/>
          <w:w w:val="102"/>
          <w:lang w:val="en-GB"/>
        </w:rPr>
        <w:t xml:space="preserve">agreed upon by </w:t>
      </w:r>
      <w:r w:rsidRPr="003F2157" w:rsidR="178CDADE">
        <w:rPr>
          <w:rFonts w:ascii="Arial" w:hAnsi="Arial" w:eastAsia="Arial" w:cs="Arial"/>
          <w:color w:val="000000" w:themeColor="text1"/>
          <w:lang w:val="en-GB"/>
        </w:rPr>
        <w:t xml:space="preserve">both </w:t>
      </w:r>
      <w:r w:rsidRPr="003F2157">
        <w:rPr>
          <w:rFonts w:ascii="Arial" w:hAnsi="Arial" w:eastAsia="Arial" w:cs="Arial"/>
          <w:color w:val="000000"/>
          <w:w w:val="102"/>
          <w:lang w:val="en-GB"/>
        </w:rPr>
        <w:t>Parties</w:t>
      </w:r>
      <w:r w:rsidRPr="003F2157" w:rsidR="2B43925C">
        <w:rPr>
          <w:rFonts w:ascii="Arial" w:hAnsi="Arial" w:eastAsia="Arial" w:cs="Arial"/>
          <w:color w:val="000000" w:themeColor="text1"/>
          <w:lang w:val="en-GB"/>
        </w:rPr>
        <w:t>.</w:t>
      </w:r>
      <w:r w:rsidRPr="003F2157" w:rsidR="11347D94">
        <w:rPr>
          <w:rFonts w:ascii="Arial" w:hAnsi="Arial" w:eastAsia="Arial" w:cs="Arial"/>
          <w:color w:val="000000" w:themeColor="text1"/>
          <w:lang w:val="en-GB"/>
        </w:rPr>
        <w:t xml:space="preserve"> </w:t>
      </w:r>
      <w:r w:rsidRPr="003F2157" w:rsidR="54FFF436">
        <w:rPr>
          <w:rFonts w:ascii="Arial" w:hAnsi="Arial" w:eastAsia="Arial" w:cs="Arial"/>
          <w:color w:val="000000"/>
          <w:w w:val="102"/>
          <w:lang w:val="en-GB"/>
        </w:rPr>
        <w:t>„Limit Sample“</w:t>
      </w:r>
      <w:r w:rsidRPr="003F2157" w:rsidR="005D79FF">
        <w:rPr>
          <w:rFonts w:ascii="Arial" w:hAnsi="Arial" w:eastAsia="Arial" w:cs="Arial"/>
          <w:color w:val="000000"/>
          <w:w w:val="102"/>
          <w:lang w:val="en-GB"/>
        </w:rPr>
        <w:t xml:space="preserve"> </w:t>
      </w:r>
      <w:r w:rsidRPr="003F2157" w:rsidR="54FFF436">
        <w:rPr>
          <w:rFonts w:ascii="Arial" w:hAnsi="Arial" w:eastAsia="Arial" w:cs="Arial"/>
          <w:color w:val="000000"/>
          <w:w w:val="102"/>
          <w:lang w:val="en-GB"/>
        </w:rPr>
        <w:t xml:space="preserve">will be established according to the </w:t>
      </w:r>
      <w:r w:rsidRPr="003F2157" w:rsidR="00160438">
        <w:rPr>
          <w:rFonts w:ascii="Arial" w:hAnsi="Arial" w:eastAsia="Arial" w:cs="Arial"/>
          <w:color w:val="000000"/>
          <w:w w:val="102"/>
          <w:lang w:val="en-GB"/>
        </w:rPr>
        <w:t>L</w:t>
      </w:r>
      <w:r w:rsidRPr="003F2157" w:rsidR="54FFF436">
        <w:rPr>
          <w:rFonts w:ascii="Arial" w:hAnsi="Arial" w:eastAsia="Arial" w:cs="Arial"/>
          <w:color w:val="000000"/>
          <w:w w:val="102"/>
          <w:lang w:val="en-GB"/>
        </w:rPr>
        <w:t>imit values</w:t>
      </w:r>
      <w:r w:rsidRPr="003F2157" w:rsidR="6897302D">
        <w:rPr>
          <w:rFonts w:ascii="Arial" w:hAnsi="Arial" w:eastAsia="Arial" w:cs="Arial"/>
          <w:color w:val="000000"/>
          <w:w w:val="102"/>
          <w:lang w:val="en-GB"/>
        </w:rPr>
        <w:t xml:space="preserve"> </w:t>
      </w:r>
      <w:r w:rsidRPr="003F2157" w:rsidR="513FA7EF">
        <w:rPr>
          <w:rFonts w:ascii="Arial" w:hAnsi="Arial" w:eastAsia="Arial" w:cs="Arial"/>
          <w:color w:val="000000"/>
          <w:w w:val="102"/>
          <w:lang w:val="en-GB"/>
        </w:rPr>
        <w:t xml:space="preserve"> for  stated </w:t>
      </w:r>
      <w:proofErr w:type="spellStart"/>
      <w:r w:rsidRPr="003F2157" w:rsidR="009B2FD2">
        <w:rPr>
          <w:rFonts w:ascii="Arial" w:hAnsi="Arial" w:eastAsia="Arial" w:cs="Arial"/>
          <w:color w:val="000000"/>
          <w:w w:val="102"/>
          <w:lang w:val="en-GB"/>
        </w:rPr>
        <w:t>parametres</w:t>
      </w:r>
      <w:proofErr w:type="spellEnd"/>
      <w:r w:rsidRPr="003F2157" w:rsidR="54FFF436">
        <w:rPr>
          <w:rFonts w:ascii="Arial" w:hAnsi="Arial" w:eastAsia="Arial" w:cs="Arial"/>
          <w:color w:val="000000"/>
          <w:w w:val="102"/>
          <w:lang w:val="en-GB"/>
        </w:rPr>
        <w:t xml:space="preserve">, </w:t>
      </w:r>
      <w:r w:rsidRPr="003F2157" w:rsidR="270C5342">
        <w:rPr>
          <w:rFonts w:ascii="Arial" w:hAnsi="Arial" w:eastAsia="Arial" w:cs="Arial"/>
          <w:color w:val="000000"/>
          <w:w w:val="102"/>
          <w:lang w:val="en-GB"/>
        </w:rPr>
        <w:t>listed</w:t>
      </w:r>
      <w:r w:rsidRPr="003F2157" w:rsidR="54FFF436">
        <w:rPr>
          <w:rFonts w:ascii="Arial" w:hAnsi="Arial" w:eastAsia="Arial" w:cs="Arial"/>
          <w:color w:val="000000"/>
          <w:w w:val="102"/>
          <w:lang w:val="en-GB"/>
        </w:rPr>
        <w:t xml:space="preserve"> in </w:t>
      </w:r>
      <w:r w:rsidRPr="003F2157" w:rsidR="21A7D886">
        <w:rPr>
          <w:rFonts w:ascii="Arial" w:hAnsi="Arial" w:eastAsia="Arial" w:cs="Arial"/>
          <w:color w:val="000000"/>
          <w:w w:val="102"/>
          <w:lang w:val="en-GB"/>
        </w:rPr>
        <w:t xml:space="preserve">the </w:t>
      </w:r>
      <w:r w:rsidRPr="003F2157" w:rsidR="0048195E">
        <w:rPr>
          <w:rFonts w:ascii="Arial" w:hAnsi="Arial" w:eastAsia="Arial" w:cs="Arial"/>
          <w:color w:val="000000"/>
          <w:w w:val="102"/>
          <w:lang w:val="en-GB"/>
        </w:rPr>
        <w:t>table below.</w:t>
      </w:r>
      <w:r w:rsidRPr="003F2157" w:rsidR="00A56B15">
        <w:rPr>
          <w:rFonts w:ascii="Arial" w:hAnsi="Arial" w:eastAsia="Arial" w:cs="Arial"/>
          <w:color w:val="000000"/>
          <w:w w:val="102"/>
          <w:lang w:val="en-GB"/>
        </w:rPr>
        <w:t xml:space="preserve"> </w:t>
      </w:r>
    </w:p>
    <w:p w:rsidRPr="00A67D86" w:rsidR="48415EC8" w:rsidP="48415EC8" w:rsidRDefault="48415EC8" w14:paraId="7D1BF34D" w14:textId="57FC5AB7">
      <w:pPr>
        <w:spacing w:after="0" w:line="240" w:lineRule="auto"/>
        <w:jc w:val="both"/>
        <w:rPr>
          <w:rFonts w:ascii="Arial" w:hAnsi="Arial" w:eastAsia="Arial" w:cs="Arial"/>
          <w:i/>
          <w:iCs/>
          <w:color w:val="4472C4"/>
          <w:lang w:val="en-GB"/>
        </w:rPr>
      </w:pPr>
    </w:p>
    <w:p w:rsidRPr="00A67D86" w:rsidR="00A3124F" w:rsidP="748B6B14" w:rsidRDefault="00D97F80" w14:paraId="13226F34" w14:textId="3C9DDD0A">
      <w:pPr>
        <w:spacing w:after="0" w:line="240" w:lineRule="auto"/>
        <w:jc w:val="both"/>
        <w:rPr>
          <w:rFonts w:ascii="Arial" w:hAnsi="Arial" w:eastAsia="Arial" w:cs="Arial"/>
          <w:color w:val="000000" w:themeColor="text1"/>
          <w:lang w:val="en-GB"/>
        </w:rPr>
      </w:pPr>
      <w:r w:rsidRPr="00A67D86">
        <w:rPr>
          <w:rFonts w:ascii="Arial" w:hAnsi="Arial" w:eastAsia="Arial" w:cs="Arial"/>
          <w:color w:val="000000"/>
          <w:w w:val="102"/>
          <w:lang w:val="en-GB"/>
        </w:rPr>
        <w:t xml:space="preserve"> </w:t>
      </w:r>
      <w:r w:rsidRPr="00A67D86" w:rsidR="00A3124F">
        <w:rPr>
          <w:rFonts w:ascii="Arial" w:hAnsi="Arial" w:eastAsia="Arial" w:cs="Arial"/>
          <w:color w:val="000000"/>
          <w:w w:val="102"/>
          <w:lang w:val="en-GB"/>
        </w:rPr>
        <w:t xml:space="preserve">“Quality Sample(s)” shall mean samples which are produced from each production batch </w:t>
      </w:r>
      <w:r w:rsidRPr="00A67D86" w:rsidR="52C49AB0">
        <w:rPr>
          <w:rFonts w:ascii="Arial" w:hAnsi="Arial" w:eastAsia="Arial" w:cs="Arial"/>
          <w:color w:val="000000" w:themeColor="text1"/>
          <w:lang w:val="en-GB"/>
        </w:rPr>
        <w:t>b</w:t>
      </w:r>
      <w:r w:rsidRPr="00A67D86" w:rsidR="00A3124F">
        <w:rPr>
          <w:rFonts w:ascii="Arial" w:hAnsi="Arial" w:eastAsia="Arial" w:cs="Arial"/>
          <w:color w:val="000000"/>
          <w:w w:val="102"/>
          <w:lang w:val="en-GB"/>
        </w:rPr>
        <w:t xml:space="preserve">y the </w:t>
      </w:r>
      <w:r w:rsidR="005D79FF">
        <w:rPr>
          <w:rFonts w:ascii="Arial" w:hAnsi="Arial" w:eastAsia="Arial" w:cs="Arial"/>
          <w:color w:val="000000" w:themeColor="text1"/>
          <w:lang w:val="en-GB"/>
        </w:rPr>
        <w:t>Client</w:t>
      </w:r>
      <w:r w:rsidRPr="00A67D86" w:rsidR="13C7BA2E">
        <w:rPr>
          <w:rFonts w:ascii="Arial" w:hAnsi="Arial" w:eastAsia="Arial" w:cs="Arial"/>
          <w:color w:val="000000" w:themeColor="text1"/>
          <w:lang w:val="en-GB"/>
        </w:rPr>
        <w:t xml:space="preserve"> </w:t>
      </w:r>
      <w:r w:rsidRPr="00A67D86" w:rsidR="62FD4465">
        <w:rPr>
          <w:rFonts w:ascii="Arial" w:hAnsi="Arial" w:eastAsia="Arial" w:cs="Arial"/>
          <w:color w:val="000000" w:themeColor="text1"/>
          <w:lang w:val="en-GB"/>
        </w:rPr>
        <w:t xml:space="preserve">and is compared to the Nominal and </w:t>
      </w:r>
      <w:r w:rsidRPr="00A67D86" w:rsidR="63552C69">
        <w:rPr>
          <w:rFonts w:ascii="Arial" w:hAnsi="Arial" w:eastAsia="Arial" w:cs="Arial"/>
          <w:color w:val="000000" w:themeColor="text1"/>
          <w:lang w:val="en-GB"/>
        </w:rPr>
        <w:t>Limit</w:t>
      </w:r>
      <w:r w:rsidRPr="00A67D86" w:rsidR="62FD4465">
        <w:rPr>
          <w:rFonts w:ascii="Arial" w:hAnsi="Arial" w:eastAsia="Arial" w:cs="Arial"/>
          <w:color w:val="000000" w:themeColor="text1"/>
          <w:lang w:val="en-GB"/>
        </w:rPr>
        <w:t xml:space="preserve"> sample</w:t>
      </w:r>
      <w:r w:rsidRPr="00A67D86" w:rsidR="0048195E">
        <w:rPr>
          <w:rFonts w:ascii="Arial" w:hAnsi="Arial" w:eastAsia="Arial" w:cs="Arial"/>
          <w:color w:val="000000" w:themeColor="text1"/>
          <w:lang w:val="en-GB"/>
        </w:rPr>
        <w:t>.</w:t>
      </w:r>
    </w:p>
    <w:p w:rsidRPr="00A67D86" w:rsidR="0048195E" w:rsidP="748B6B14" w:rsidRDefault="0048195E" w14:paraId="2F73D54E" w14:textId="44DFC6AB">
      <w:pPr>
        <w:spacing w:after="0" w:line="240" w:lineRule="auto"/>
        <w:jc w:val="both"/>
        <w:rPr>
          <w:rFonts w:ascii="Arial" w:hAnsi="Arial" w:eastAsia="Arial" w:cs="Arial"/>
          <w:color w:val="000000" w:themeColor="text1"/>
          <w:lang w:val="en-GB"/>
        </w:rPr>
      </w:pPr>
    </w:p>
    <w:p w:rsidRPr="00A67D86" w:rsidR="005E1EA5" w:rsidP="748B6B14" w:rsidRDefault="005E1EA5" w14:paraId="57D55B39" w14:textId="295BB033">
      <w:pPr>
        <w:spacing w:after="0" w:line="240" w:lineRule="auto"/>
        <w:jc w:val="both"/>
        <w:rPr>
          <w:rFonts w:ascii="Arial" w:hAnsi="Arial" w:eastAsia="Arial" w:cs="Arial"/>
          <w:color w:val="000000" w:themeColor="text1"/>
          <w:lang w:val="en-GB"/>
        </w:rPr>
      </w:pPr>
      <w:r w:rsidRPr="00A67D86">
        <w:rPr>
          <w:rFonts w:ascii="Arial" w:hAnsi="Arial" w:eastAsia="Arial" w:cs="Arial"/>
          <w:color w:val="000000" w:themeColor="text1"/>
          <w:lang w:val="en-GB"/>
        </w:rPr>
        <w:t>“Limit values” shall mean</w:t>
      </w:r>
      <w:r w:rsidRPr="00A67D86" w:rsidR="00DB7CF6">
        <w:rPr>
          <w:rFonts w:ascii="Arial" w:hAnsi="Arial" w:eastAsia="Arial" w:cs="Arial"/>
          <w:color w:val="000000" w:themeColor="text1"/>
          <w:lang w:val="en-GB"/>
        </w:rPr>
        <w:t xml:space="preserve"> the degree of acceptability of deviations from the perfect condition (nominal quality reference). If the </w:t>
      </w:r>
      <w:r w:rsidRPr="00A67D86" w:rsidR="006D69C2">
        <w:rPr>
          <w:rFonts w:ascii="Arial" w:hAnsi="Arial" w:eastAsia="Arial" w:cs="Arial"/>
          <w:color w:val="000000" w:themeColor="text1"/>
          <w:lang w:val="en-GB"/>
        </w:rPr>
        <w:t>controlled</w:t>
      </w:r>
      <w:r w:rsidRPr="00A67D86" w:rsidR="00DB7CF6">
        <w:rPr>
          <w:rFonts w:ascii="Arial" w:hAnsi="Arial" w:eastAsia="Arial" w:cs="Arial"/>
          <w:color w:val="000000" w:themeColor="text1"/>
          <w:lang w:val="en-GB"/>
        </w:rPr>
        <w:t xml:space="preserve"> parameter </w:t>
      </w:r>
      <w:r w:rsidRPr="00A67D86" w:rsidR="006D69C2">
        <w:rPr>
          <w:rFonts w:ascii="Arial" w:hAnsi="Arial" w:eastAsia="Arial" w:cs="Arial"/>
          <w:color w:val="000000" w:themeColor="text1"/>
          <w:lang w:val="en-GB"/>
        </w:rPr>
        <w:t>extends</w:t>
      </w:r>
      <w:r w:rsidRPr="00A67D86" w:rsidR="00DB7CF6">
        <w:rPr>
          <w:rFonts w:ascii="Arial" w:hAnsi="Arial" w:eastAsia="Arial" w:cs="Arial"/>
          <w:color w:val="000000" w:themeColor="text1"/>
          <w:lang w:val="en-GB"/>
        </w:rPr>
        <w:t xml:space="preserve"> the Limit value,</w:t>
      </w:r>
      <w:r w:rsidRPr="00A67D86" w:rsidR="006D69C2">
        <w:rPr>
          <w:rFonts w:ascii="Arial" w:hAnsi="Arial" w:eastAsia="Arial" w:cs="Arial"/>
          <w:color w:val="000000" w:themeColor="text1"/>
          <w:lang w:val="en-GB"/>
        </w:rPr>
        <w:t xml:space="preserve"> then it is a defect that by its nature impairs the appearance or functionality of the </w:t>
      </w:r>
      <w:r w:rsidR="005D79FF">
        <w:rPr>
          <w:rFonts w:ascii="Arial" w:hAnsi="Arial" w:eastAsia="Arial" w:cs="Arial"/>
          <w:color w:val="000000" w:themeColor="text1"/>
          <w:lang w:val="en-GB"/>
        </w:rPr>
        <w:t>DL card</w:t>
      </w:r>
      <w:r w:rsidRPr="00A67D86" w:rsidR="006D69C2">
        <w:rPr>
          <w:rFonts w:ascii="Arial" w:hAnsi="Arial" w:eastAsia="Arial" w:cs="Arial"/>
          <w:color w:val="000000" w:themeColor="text1"/>
          <w:lang w:val="en-GB"/>
        </w:rPr>
        <w:t>.</w:t>
      </w:r>
    </w:p>
    <w:p w:rsidRPr="00A67D86" w:rsidR="006D69C2" w:rsidP="748B6B14" w:rsidRDefault="006D69C2" w14:paraId="306F28D7" w14:textId="77777777">
      <w:pPr>
        <w:spacing w:after="0" w:line="240" w:lineRule="auto"/>
        <w:jc w:val="both"/>
        <w:rPr>
          <w:rFonts w:ascii="Arial" w:hAnsi="Arial" w:eastAsia="Arial" w:cs="Arial"/>
          <w:color w:val="000000" w:themeColor="text1"/>
          <w:lang w:val="en-GB"/>
        </w:rPr>
      </w:pPr>
    </w:p>
    <w:p w:rsidR="00D511E2" w:rsidP="748B6B14" w:rsidRDefault="00D511E2" w14:paraId="001612B7" w14:textId="77777777">
      <w:pPr>
        <w:spacing w:after="0" w:line="240" w:lineRule="auto"/>
        <w:jc w:val="both"/>
        <w:rPr>
          <w:rFonts w:ascii="Arial" w:hAnsi="Arial" w:eastAsia="Arial" w:cs="Arial"/>
          <w:color w:val="000000" w:themeColor="text1"/>
          <w:lang w:val="en-GB"/>
        </w:rPr>
      </w:pPr>
    </w:p>
    <w:p w:rsidR="00D511E2" w:rsidP="748B6B14" w:rsidRDefault="00D511E2" w14:paraId="36F199B5" w14:textId="77777777">
      <w:pPr>
        <w:spacing w:after="0" w:line="240" w:lineRule="auto"/>
        <w:jc w:val="both"/>
        <w:rPr>
          <w:rFonts w:ascii="Arial" w:hAnsi="Arial" w:eastAsia="Arial" w:cs="Arial"/>
          <w:color w:val="000000" w:themeColor="text1"/>
          <w:lang w:val="en-GB"/>
        </w:rPr>
      </w:pPr>
    </w:p>
    <w:p w:rsidRPr="003F2157" w:rsidR="0048195E" w:rsidP="748B6B14" w:rsidRDefault="0048195E" w14:paraId="453A76B9" w14:textId="69D8A2FC">
      <w:pPr>
        <w:spacing w:after="0" w:line="240" w:lineRule="auto"/>
        <w:jc w:val="both"/>
        <w:rPr>
          <w:rFonts w:ascii="Arial" w:hAnsi="Arial" w:eastAsia="Arial" w:cs="Arial"/>
          <w:color w:val="000000" w:themeColor="text1"/>
          <w:lang w:val="en-GB"/>
        </w:rPr>
      </w:pPr>
      <w:r w:rsidRPr="003F2157">
        <w:rPr>
          <w:rFonts w:ascii="Arial" w:hAnsi="Arial" w:eastAsia="Arial" w:cs="Arial"/>
          <w:color w:val="000000" w:themeColor="text1"/>
          <w:lang w:val="en-GB"/>
        </w:rPr>
        <w:lastRenderedPageBreak/>
        <w:t xml:space="preserve">Table of </w:t>
      </w:r>
      <w:r w:rsidRPr="003F2157" w:rsidR="00160438">
        <w:rPr>
          <w:rFonts w:ascii="Arial" w:hAnsi="Arial" w:eastAsia="Arial" w:cs="Arial"/>
          <w:color w:val="000000" w:themeColor="text1"/>
          <w:lang w:val="en-GB"/>
        </w:rPr>
        <w:t>L</w:t>
      </w:r>
      <w:r w:rsidRPr="003F2157">
        <w:rPr>
          <w:rFonts w:ascii="Arial" w:hAnsi="Arial" w:eastAsia="Arial" w:cs="Arial"/>
          <w:color w:val="000000" w:themeColor="text1"/>
          <w:lang w:val="en-GB"/>
        </w:rPr>
        <w:t>imit values:</w:t>
      </w:r>
    </w:p>
    <w:p w:rsidRPr="00A67D86" w:rsidR="0048195E" w:rsidP="748B6B14" w:rsidRDefault="0048195E" w14:paraId="4715B680" w14:textId="270717F4">
      <w:pPr>
        <w:spacing w:after="0" w:line="240" w:lineRule="auto"/>
        <w:jc w:val="both"/>
        <w:rPr>
          <w:rFonts w:ascii="Arial" w:hAnsi="Arial" w:eastAsia="Arial" w:cs="Arial"/>
          <w:color w:val="000000" w:themeColor="text1"/>
          <w:highlight w:val="yellow"/>
          <w:lang w:val="en-GB"/>
        </w:rPr>
      </w:pPr>
    </w:p>
    <w:tbl>
      <w:tblPr>
        <w:tblStyle w:val="Mkatabulky"/>
        <w:tblW w:w="9776" w:type="dxa"/>
        <w:tblLook w:val="04A0" w:firstRow="1" w:lastRow="0" w:firstColumn="1" w:lastColumn="0" w:noHBand="0" w:noVBand="1"/>
      </w:tblPr>
      <w:tblGrid>
        <w:gridCol w:w="704"/>
        <w:gridCol w:w="2268"/>
        <w:gridCol w:w="3402"/>
        <w:gridCol w:w="3402"/>
      </w:tblGrid>
      <w:tr w:rsidRPr="00A67D86" w:rsidR="0048195E" w:rsidTr="00AF5CCF" w14:paraId="07BE1F20" w14:textId="77777777">
        <w:tc>
          <w:tcPr>
            <w:tcW w:w="704" w:type="dxa"/>
          </w:tcPr>
          <w:p w:rsidRPr="00EC4F8C" w:rsidR="0048195E" w:rsidP="748B6B14" w:rsidRDefault="0048195E" w14:paraId="2E130F84" w14:textId="68B550E7">
            <w:pPr>
              <w:spacing w:after="0" w:line="240" w:lineRule="auto"/>
              <w:jc w:val="both"/>
              <w:rPr>
                <w:rFonts w:ascii="Arial" w:hAnsi="Arial" w:eastAsia="Arial" w:cs="Arial"/>
                <w:b/>
                <w:bCs/>
                <w:color w:val="000000" w:themeColor="text1"/>
                <w:lang w:val="en-GB"/>
              </w:rPr>
            </w:pPr>
            <w:r w:rsidRPr="00EC4F8C">
              <w:rPr>
                <w:rFonts w:ascii="Arial" w:hAnsi="Arial" w:eastAsia="Arial" w:cs="Arial"/>
                <w:b/>
                <w:bCs/>
                <w:color w:val="000000" w:themeColor="text1"/>
                <w:lang w:val="en-GB"/>
              </w:rPr>
              <w:t>No.</w:t>
            </w:r>
          </w:p>
        </w:tc>
        <w:tc>
          <w:tcPr>
            <w:tcW w:w="2268" w:type="dxa"/>
          </w:tcPr>
          <w:p w:rsidRPr="00EC4F8C" w:rsidR="0048195E" w:rsidP="748B6B14" w:rsidRDefault="0048195E" w14:paraId="2C46F88C" w14:textId="26280118">
            <w:pPr>
              <w:spacing w:after="0" w:line="240" w:lineRule="auto"/>
              <w:jc w:val="both"/>
              <w:rPr>
                <w:rFonts w:ascii="Arial" w:hAnsi="Arial" w:eastAsia="Arial" w:cs="Arial"/>
                <w:b/>
                <w:bCs/>
                <w:color w:val="000000" w:themeColor="text1"/>
                <w:lang w:val="en-GB"/>
              </w:rPr>
            </w:pPr>
            <w:r w:rsidRPr="00EC4F8C">
              <w:rPr>
                <w:rFonts w:ascii="Arial" w:hAnsi="Arial" w:eastAsia="Arial" w:cs="Arial"/>
                <w:b/>
                <w:bCs/>
                <w:color w:val="000000" w:themeColor="text1"/>
                <w:lang w:val="en-GB"/>
              </w:rPr>
              <w:t xml:space="preserve">Evaluated </w:t>
            </w:r>
            <w:proofErr w:type="spellStart"/>
            <w:r w:rsidRPr="00EC4F8C">
              <w:rPr>
                <w:rFonts w:ascii="Arial" w:hAnsi="Arial" w:eastAsia="Arial" w:cs="Arial"/>
                <w:b/>
                <w:bCs/>
                <w:color w:val="000000" w:themeColor="text1"/>
                <w:lang w:val="en-GB"/>
              </w:rPr>
              <w:t>parametr</w:t>
            </w:r>
            <w:proofErr w:type="spellEnd"/>
          </w:p>
        </w:tc>
        <w:tc>
          <w:tcPr>
            <w:tcW w:w="3402" w:type="dxa"/>
          </w:tcPr>
          <w:p w:rsidRPr="00EC4F8C" w:rsidR="0048195E" w:rsidP="748B6B14" w:rsidRDefault="0048195E" w14:paraId="39B9D22D" w14:textId="1B5CC6ED">
            <w:pPr>
              <w:spacing w:after="0" w:line="240" w:lineRule="auto"/>
              <w:jc w:val="both"/>
              <w:rPr>
                <w:rFonts w:ascii="Arial" w:hAnsi="Arial" w:eastAsia="Arial" w:cs="Arial"/>
                <w:b/>
                <w:bCs/>
                <w:color w:val="000000" w:themeColor="text1"/>
                <w:lang w:val="en-GB"/>
              </w:rPr>
            </w:pPr>
            <w:r w:rsidRPr="00EC4F8C">
              <w:rPr>
                <w:rFonts w:ascii="Arial" w:hAnsi="Arial" w:eastAsia="Arial" w:cs="Arial"/>
                <w:b/>
                <w:bCs/>
                <w:color w:val="000000" w:themeColor="text1"/>
                <w:lang w:val="en-GB"/>
              </w:rPr>
              <w:t>Method of evaluation</w:t>
            </w:r>
          </w:p>
        </w:tc>
        <w:tc>
          <w:tcPr>
            <w:tcW w:w="3402" w:type="dxa"/>
          </w:tcPr>
          <w:p w:rsidRPr="00EC4F8C" w:rsidR="0048195E" w:rsidP="748B6B14" w:rsidRDefault="0048195E" w14:paraId="28C0CE7B" w14:textId="67FF2FB6">
            <w:pPr>
              <w:spacing w:after="0" w:line="240" w:lineRule="auto"/>
              <w:jc w:val="both"/>
              <w:rPr>
                <w:rFonts w:ascii="Arial" w:hAnsi="Arial" w:eastAsia="Arial" w:cs="Arial"/>
                <w:b/>
                <w:bCs/>
                <w:color w:val="000000" w:themeColor="text1"/>
                <w:lang w:val="en-GB"/>
              </w:rPr>
            </w:pPr>
            <w:r w:rsidRPr="00EC4F8C">
              <w:rPr>
                <w:rFonts w:ascii="Arial" w:hAnsi="Arial" w:eastAsia="Arial" w:cs="Arial"/>
                <w:b/>
                <w:bCs/>
                <w:color w:val="000000" w:themeColor="text1"/>
                <w:lang w:val="en-GB"/>
              </w:rPr>
              <w:t>Limit value of acceptability</w:t>
            </w:r>
          </w:p>
        </w:tc>
      </w:tr>
      <w:tr w:rsidRPr="00A67D86" w:rsidR="0048195E" w:rsidTr="00AF5CCF" w14:paraId="2F0EB650" w14:textId="77777777">
        <w:tc>
          <w:tcPr>
            <w:tcW w:w="704" w:type="dxa"/>
          </w:tcPr>
          <w:p w:rsidRPr="00EC4F8C" w:rsidR="0048195E" w:rsidP="748B6B14" w:rsidRDefault="00754344" w14:paraId="23BCCB52" w14:textId="479361B3">
            <w:pPr>
              <w:spacing w:after="0" w:line="240" w:lineRule="auto"/>
              <w:jc w:val="both"/>
              <w:rPr>
                <w:rFonts w:ascii="Arial" w:hAnsi="Arial" w:eastAsia="Arial" w:cs="Arial"/>
                <w:color w:val="000000" w:themeColor="text1"/>
                <w:lang w:val="en-GB"/>
              </w:rPr>
            </w:pPr>
            <w:r w:rsidRPr="00EC4F8C">
              <w:rPr>
                <w:rFonts w:ascii="Arial" w:hAnsi="Arial" w:eastAsia="Arial" w:cs="Arial"/>
                <w:color w:val="000000" w:themeColor="text1"/>
                <w:lang w:val="en-GB"/>
              </w:rPr>
              <w:t>1</w:t>
            </w:r>
          </w:p>
        </w:tc>
        <w:tc>
          <w:tcPr>
            <w:tcW w:w="2268" w:type="dxa"/>
          </w:tcPr>
          <w:p w:rsidRPr="00EC4F8C" w:rsidR="0048195E" w:rsidP="748B6B14" w:rsidRDefault="0048195E" w14:paraId="1CD0C136" w14:textId="6EC58551">
            <w:pPr>
              <w:spacing w:after="0" w:line="240" w:lineRule="auto"/>
              <w:jc w:val="both"/>
              <w:rPr>
                <w:rFonts w:ascii="Arial" w:hAnsi="Arial" w:eastAsia="Arial" w:cs="Arial"/>
                <w:color w:val="000000" w:themeColor="text1"/>
                <w:lang w:val="en-GB"/>
              </w:rPr>
            </w:pPr>
            <w:r w:rsidRPr="00EC4F8C">
              <w:rPr>
                <w:rFonts w:ascii="Arial" w:hAnsi="Arial" w:eastAsia="Arial" w:cs="Arial"/>
                <w:color w:val="000000" w:themeColor="text1"/>
                <w:lang w:val="en-GB"/>
              </w:rPr>
              <w:t>Sheet size</w:t>
            </w:r>
          </w:p>
        </w:tc>
        <w:tc>
          <w:tcPr>
            <w:tcW w:w="3402" w:type="dxa"/>
          </w:tcPr>
          <w:p w:rsidRPr="00EC4F8C" w:rsidR="0048195E" w:rsidP="748B6B14" w:rsidRDefault="001E60A1" w14:paraId="0F9105D8" w14:textId="7A011C91">
            <w:pPr>
              <w:spacing w:after="0" w:line="240" w:lineRule="auto"/>
              <w:jc w:val="both"/>
              <w:rPr>
                <w:rFonts w:ascii="Arial" w:hAnsi="Arial" w:eastAsia="Arial" w:cs="Arial"/>
                <w:color w:val="000000" w:themeColor="text1"/>
                <w:lang w:val="en-GB"/>
              </w:rPr>
            </w:pPr>
            <w:r w:rsidRPr="00EC4F8C">
              <w:rPr>
                <w:rFonts w:ascii="Arial" w:hAnsi="Arial" w:eastAsia="Arial" w:cs="Arial"/>
                <w:color w:val="000000" w:themeColor="text1"/>
                <w:lang w:val="en-GB"/>
              </w:rPr>
              <w:t>Measuring device</w:t>
            </w:r>
          </w:p>
        </w:tc>
        <w:tc>
          <w:tcPr>
            <w:tcW w:w="3402" w:type="dxa"/>
          </w:tcPr>
          <w:p w:rsidRPr="00EC4F8C" w:rsidR="0048195E" w:rsidP="748B6B14" w:rsidRDefault="00177206" w14:paraId="4999DF0C" w14:textId="7BD71888">
            <w:pPr>
              <w:spacing w:after="0" w:line="240" w:lineRule="auto"/>
              <w:jc w:val="both"/>
              <w:rPr>
                <w:rFonts w:ascii="Arial" w:hAnsi="Arial" w:eastAsia="Arial" w:cs="Arial"/>
                <w:color w:val="000000" w:themeColor="text1"/>
                <w:lang w:val="en-GB"/>
              </w:rPr>
            </w:pPr>
            <w:r w:rsidRPr="00EC4F8C">
              <w:rPr>
                <w:rFonts w:ascii="Arial" w:hAnsi="Arial" w:eastAsia="Arial" w:cs="Arial"/>
                <w:color w:val="000000" w:themeColor="text1"/>
                <w:lang w:val="en-GB"/>
              </w:rPr>
              <w:t>must correspond to the Technical drawing</w:t>
            </w:r>
            <w:r w:rsidRPr="00EC4F8C" w:rsidR="00B94D8E">
              <w:rPr>
                <w:rFonts w:ascii="Arial" w:hAnsi="Arial" w:eastAsia="Arial" w:cs="Arial"/>
                <w:color w:val="000000" w:themeColor="text1"/>
                <w:lang w:val="en-GB"/>
              </w:rPr>
              <w:t>*</w:t>
            </w:r>
            <w:r w:rsidRPr="00EC4F8C">
              <w:rPr>
                <w:rFonts w:ascii="Arial" w:hAnsi="Arial" w:eastAsia="Arial" w:cs="Arial"/>
                <w:color w:val="000000" w:themeColor="text1"/>
                <w:lang w:val="en-GB"/>
              </w:rPr>
              <w:t xml:space="preserve"> </w:t>
            </w:r>
          </w:p>
        </w:tc>
      </w:tr>
      <w:tr w:rsidRPr="00A67D86" w:rsidR="0048195E" w:rsidTr="00AF5CCF" w14:paraId="23C1C9D9" w14:textId="77777777">
        <w:tc>
          <w:tcPr>
            <w:tcW w:w="704" w:type="dxa"/>
          </w:tcPr>
          <w:p w:rsidRPr="00EC4F8C" w:rsidR="0048195E" w:rsidP="748B6B14" w:rsidRDefault="00754344" w14:paraId="6274E491" w14:textId="7C17F733">
            <w:pPr>
              <w:spacing w:after="0" w:line="240" w:lineRule="auto"/>
              <w:jc w:val="both"/>
              <w:rPr>
                <w:rFonts w:ascii="Arial" w:hAnsi="Arial" w:eastAsia="Arial" w:cs="Arial"/>
                <w:color w:val="000000" w:themeColor="text1"/>
                <w:lang w:val="en-GB"/>
              </w:rPr>
            </w:pPr>
            <w:r w:rsidRPr="00EC4F8C">
              <w:rPr>
                <w:rFonts w:ascii="Arial" w:hAnsi="Arial" w:eastAsia="Arial" w:cs="Arial"/>
                <w:color w:val="000000" w:themeColor="text1"/>
                <w:lang w:val="en-GB"/>
              </w:rPr>
              <w:t>2</w:t>
            </w:r>
          </w:p>
        </w:tc>
        <w:tc>
          <w:tcPr>
            <w:tcW w:w="2268" w:type="dxa"/>
          </w:tcPr>
          <w:p w:rsidRPr="00EC4F8C" w:rsidR="0048195E" w:rsidP="748B6B14" w:rsidRDefault="00754344" w14:paraId="39716FC9" w14:textId="029F9ECF">
            <w:pPr>
              <w:spacing w:after="0" w:line="240" w:lineRule="auto"/>
              <w:jc w:val="both"/>
              <w:rPr>
                <w:rFonts w:ascii="Arial" w:hAnsi="Arial" w:eastAsia="Arial" w:cs="Arial"/>
                <w:color w:val="000000" w:themeColor="text1"/>
                <w:lang w:val="en-GB"/>
              </w:rPr>
            </w:pPr>
            <w:r w:rsidRPr="00EC4F8C">
              <w:rPr>
                <w:rFonts w:ascii="Arial" w:hAnsi="Arial" w:eastAsia="Arial" w:cs="Arial"/>
                <w:color w:val="000000" w:themeColor="text1"/>
                <w:lang w:val="en-GB"/>
              </w:rPr>
              <w:t>Position</w:t>
            </w:r>
            <w:r w:rsidR="00EC4F8C">
              <w:rPr>
                <w:rFonts w:ascii="Arial" w:hAnsi="Arial" w:eastAsia="Arial" w:cs="Arial"/>
                <w:color w:val="000000" w:themeColor="text1"/>
                <w:lang w:val="en-GB"/>
              </w:rPr>
              <w:t xml:space="preserve"> and design</w:t>
            </w:r>
            <w:r w:rsidRPr="00EC4F8C">
              <w:rPr>
                <w:rFonts w:ascii="Arial" w:hAnsi="Arial" w:eastAsia="Arial" w:cs="Arial"/>
                <w:color w:val="000000" w:themeColor="text1"/>
                <w:lang w:val="en-GB"/>
              </w:rPr>
              <w:t xml:space="preserve"> of </w:t>
            </w:r>
            <w:r w:rsidR="00EC4F8C">
              <w:rPr>
                <w:rFonts w:ascii="Arial" w:hAnsi="Arial" w:eastAsia="Arial" w:cs="Arial"/>
                <w:color w:val="000000" w:themeColor="text1"/>
                <w:lang w:val="en-GB"/>
              </w:rPr>
              <w:t>transparent windows</w:t>
            </w:r>
            <w:r w:rsidRPr="00EC4F8C">
              <w:rPr>
                <w:rFonts w:ascii="Arial" w:hAnsi="Arial" w:eastAsia="Arial" w:cs="Arial"/>
                <w:color w:val="000000" w:themeColor="text1"/>
                <w:lang w:val="en-GB"/>
              </w:rPr>
              <w:t xml:space="preserve"> and registration marks on the sheet</w:t>
            </w:r>
          </w:p>
        </w:tc>
        <w:tc>
          <w:tcPr>
            <w:tcW w:w="3402" w:type="dxa"/>
          </w:tcPr>
          <w:p w:rsidRPr="00EC4F8C" w:rsidR="0048195E" w:rsidP="748B6B14" w:rsidRDefault="00DA092A" w14:paraId="4FDA3514" w14:textId="65F09E7B">
            <w:pPr>
              <w:spacing w:after="0" w:line="240" w:lineRule="auto"/>
              <w:jc w:val="both"/>
              <w:rPr>
                <w:rFonts w:ascii="Arial" w:hAnsi="Arial" w:eastAsia="Arial" w:cs="Arial"/>
                <w:color w:val="000000" w:themeColor="text1"/>
                <w:lang w:val="en-GB"/>
              </w:rPr>
            </w:pPr>
            <w:r w:rsidRPr="00EC4F8C">
              <w:rPr>
                <w:rFonts w:ascii="Arial" w:hAnsi="Arial" w:eastAsia="Arial" w:cs="Arial"/>
                <w:color w:val="000000" w:themeColor="text1"/>
                <w:lang w:val="en-GB"/>
              </w:rPr>
              <w:t>Measuring device</w:t>
            </w:r>
          </w:p>
        </w:tc>
        <w:tc>
          <w:tcPr>
            <w:tcW w:w="3402" w:type="dxa"/>
          </w:tcPr>
          <w:p w:rsidRPr="00EC4F8C" w:rsidR="00BA4E88" w:rsidP="748B6B14" w:rsidRDefault="00BA4E88" w14:paraId="0EBCF661" w14:textId="1A68C228">
            <w:pPr>
              <w:spacing w:after="0" w:line="240" w:lineRule="auto"/>
              <w:jc w:val="both"/>
              <w:rPr>
                <w:rFonts w:ascii="Arial" w:hAnsi="Arial" w:eastAsia="Arial" w:cs="Arial"/>
                <w:color w:val="000000" w:themeColor="text1"/>
                <w:lang w:val="en-GB"/>
              </w:rPr>
            </w:pPr>
            <w:r w:rsidRPr="00EC4F8C">
              <w:rPr>
                <w:rFonts w:ascii="Arial" w:hAnsi="Arial" w:eastAsia="Times New Roman" w:cs="Arial"/>
                <w:lang w:val="en-GB"/>
              </w:rPr>
              <w:t>15 ± 0 pcs</w:t>
            </w:r>
            <w:r w:rsidRPr="00EC4F8C" w:rsidR="001E60A1">
              <w:rPr>
                <w:rFonts w:ascii="Arial" w:hAnsi="Arial" w:eastAsia="Times New Roman" w:cs="Arial"/>
                <w:lang w:val="en-GB"/>
              </w:rPr>
              <w:t xml:space="preserve"> of</w:t>
            </w:r>
            <w:r w:rsidR="00EC4F8C">
              <w:rPr>
                <w:rFonts w:ascii="Arial" w:hAnsi="Arial" w:eastAsia="Times New Roman" w:cs="Arial"/>
                <w:lang w:val="en-GB"/>
              </w:rPr>
              <w:t xml:space="preserve"> transparent window</w:t>
            </w:r>
            <w:r w:rsidRPr="00EC4F8C" w:rsidR="001E60A1">
              <w:rPr>
                <w:rFonts w:ascii="Arial" w:hAnsi="Arial" w:eastAsia="Times New Roman" w:cs="Arial"/>
                <w:lang w:val="en-GB"/>
              </w:rPr>
              <w:t xml:space="preserve"> on the sheet</w:t>
            </w:r>
            <w:r w:rsidRPr="00EC4F8C">
              <w:rPr>
                <w:rFonts w:ascii="Arial" w:hAnsi="Arial" w:eastAsia="Times New Roman" w:cs="Arial"/>
                <w:lang w:val="en-GB"/>
              </w:rPr>
              <w:t>,</w:t>
            </w:r>
            <w:r w:rsidRPr="00EC4F8C">
              <w:rPr>
                <w:rFonts w:ascii="Arial" w:hAnsi="Arial" w:eastAsia="Arial" w:cs="Arial"/>
                <w:color w:val="000000" w:themeColor="text1"/>
                <w:lang w:val="en-GB"/>
              </w:rPr>
              <w:t xml:space="preserve"> </w:t>
            </w:r>
          </w:p>
          <w:p w:rsidRPr="00EC4F8C" w:rsidR="0048195E" w:rsidP="748B6B14" w:rsidRDefault="00177206" w14:paraId="01332FEA" w14:textId="23625754">
            <w:pPr>
              <w:spacing w:after="0" w:line="240" w:lineRule="auto"/>
              <w:jc w:val="both"/>
              <w:rPr>
                <w:rFonts w:ascii="Arial" w:hAnsi="Arial" w:eastAsia="Arial" w:cs="Arial"/>
                <w:color w:val="000000" w:themeColor="text1"/>
                <w:lang w:val="en-GB"/>
              </w:rPr>
            </w:pPr>
            <w:r w:rsidRPr="00EC4F8C">
              <w:rPr>
                <w:rFonts w:ascii="Arial" w:hAnsi="Arial" w:eastAsia="Arial" w:cs="Arial"/>
                <w:color w:val="000000" w:themeColor="text1"/>
                <w:lang w:val="en-GB"/>
              </w:rPr>
              <w:t>must correspond to the Technical drawing</w:t>
            </w:r>
          </w:p>
        </w:tc>
      </w:tr>
      <w:tr w:rsidRPr="00A67D86" w:rsidR="0048195E" w:rsidTr="00AF5CCF" w14:paraId="3D093DE6" w14:textId="77777777">
        <w:tc>
          <w:tcPr>
            <w:tcW w:w="704" w:type="dxa"/>
          </w:tcPr>
          <w:p w:rsidRPr="00EC4F8C" w:rsidR="0048195E" w:rsidP="748B6B14" w:rsidRDefault="00754344" w14:paraId="5C695941" w14:textId="3E73644D">
            <w:pPr>
              <w:spacing w:after="0" w:line="240" w:lineRule="auto"/>
              <w:jc w:val="both"/>
              <w:rPr>
                <w:rFonts w:ascii="Arial" w:hAnsi="Arial" w:eastAsia="Arial" w:cs="Arial"/>
                <w:color w:val="000000" w:themeColor="text1"/>
                <w:lang w:val="en-GB"/>
              </w:rPr>
            </w:pPr>
            <w:r w:rsidRPr="00EC4F8C">
              <w:rPr>
                <w:rFonts w:ascii="Arial" w:hAnsi="Arial" w:eastAsia="Arial" w:cs="Arial"/>
                <w:color w:val="000000" w:themeColor="text1"/>
                <w:lang w:val="en-GB"/>
              </w:rPr>
              <w:t>3</w:t>
            </w:r>
          </w:p>
        </w:tc>
        <w:tc>
          <w:tcPr>
            <w:tcW w:w="2268" w:type="dxa"/>
          </w:tcPr>
          <w:p w:rsidRPr="00EC4F8C" w:rsidR="0048195E" w:rsidP="748B6B14" w:rsidRDefault="00754344" w14:paraId="50920CA2" w14:textId="39BD52BE">
            <w:pPr>
              <w:spacing w:after="0" w:line="240" w:lineRule="auto"/>
              <w:jc w:val="both"/>
              <w:rPr>
                <w:rFonts w:ascii="Arial" w:hAnsi="Arial" w:eastAsia="Arial" w:cs="Arial"/>
                <w:color w:val="000000" w:themeColor="text1"/>
                <w:lang w:val="en-GB"/>
              </w:rPr>
            </w:pPr>
            <w:r w:rsidRPr="00EC4F8C">
              <w:rPr>
                <w:rFonts w:ascii="Arial" w:hAnsi="Arial" w:eastAsia="Arial" w:cs="Arial"/>
                <w:color w:val="000000" w:themeColor="text1"/>
                <w:lang w:val="en-GB"/>
              </w:rPr>
              <w:t xml:space="preserve">Partly or fully missing </w:t>
            </w:r>
            <w:r w:rsidR="00EC4F8C">
              <w:rPr>
                <w:rFonts w:ascii="Arial" w:hAnsi="Arial" w:eastAsia="Arial" w:cs="Arial"/>
                <w:color w:val="000000" w:themeColor="text1"/>
                <w:lang w:val="en-GB"/>
              </w:rPr>
              <w:t>transparent window</w:t>
            </w:r>
          </w:p>
        </w:tc>
        <w:tc>
          <w:tcPr>
            <w:tcW w:w="3402" w:type="dxa"/>
          </w:tcPr>
          <w:p w:rsidRPr="00EC4F8C" w:rsidR="0048195E" w:rsidP="748B6B14" w:rsidRDefault="003E0C62" w14:paraId="0DFB884F" w14:textId="5C07683D">
            <w:pPr>
              <w:spacing w:after="0" w:line="240" w:lineRule="auto"/>
              <w:jc w:val="both"/>
              <w:rPr>
                <w:rFonts w:ascii="Arial" w:hAnsi="Arial" w:eastAsia="Arial" w:cs="Arial"/>
                <w:color w:val="000000" w:themeColor="text1"/>
                <w:lang w:val="en-GB"/>
              </w:rPr>
            </w:pPr>
            <w:r w:rsidRPr="00EC4F8C">
              <w:rPr>
                <w:rFonts w:ascii="Arial" w:hAnsi="Arial" w:eastAsia="Arial" w:cs="Arial"/>
                <w:color w:val="000000" w:themeColor="text1"/>
                <w:lang w:val="en-GB"/>
              </w:rPr>
              <w:t>V</w:t>
            </w:r>
            <w:proofErr w:type="spellStart"/>
            <w:r w:rsidRPr="00EC4F8C">
              <w:rPr>
                <w:rFonts w:ascii="Arial" w:hAnsi="Arial" w:eastAsia="Arial" w:cs="Arial"/>
                <w:color w:val="000000" w:themeColor="text1"/>
              </w:rPr>
              <w:t>isualy</w:t>
            </w:r>
            <w:proofErr w:type="spellEnd"/>
            <w:r w:rsidRPr="00EC4F8C" w:rsidR="009B2FD2">
              <w:rPr>
                <w:rFonts w:ascii="Arial" w:hAnsi="Arial" w:eastAsia="Arial" w:cs="Arial"/>
                <w:color w:val="000000" w:themeColor="text1"/>
              </w:rPr>
              <w:t xml:space="preserve"> </w:t>
            </w:r>
            <w:proofErr w:type="spellStart"/>
            <w:r w:rsidRPr="00EC4F8C" w:rsidR="009B2FD2">
              <w:rPr>
                <w:rFonts w:ascii="Arial" w:hAnsi="Arial" w:eastAsia="Arial" w:cs="Arial"/>
                <w:color w:val="000000" w:themeColor="text1"/>
              </w:rPr>
              <w:t>with</w:t>
            </w:r>
            <w:proofErr w:type="spellEnd"/>
            <w:r w:rsidRPr="00EC4F8C" w:rsidR="009B2FD2">
              <w:rPr>
                <w:rFonts w:ascii="Arial" w:hAnsi="Arial" w:eastAsia="Arial" w:cs="Arial"/>
                <w:color w:val="000000" w:themeColor="text1"/>
              </w:rPr>
              <w:t xml:space="preserve"> </w:t>
            </w:r>
            <w:proofErr w:type="spellStart"/>
            <w:r w:rsidRPr="00EC4F8C" w:rsidR="009B2FD2">
              <w:rPr>
                <w:rFonts w:ascii="Arial" w:hAnsi="Arial" w:eastAsia="Arial" w:cs="Arial"/>
                <w:color w:val="000000" w:themeColor="text1"/>
              </w:rPr>
              <w:t>the</w:t>
            </w:r>
            <w:proofErr w:type="spellEnd"/>
            <w:r w:rsidRPr="00EC4F8C" w:rsidR="009B2FD2">
              <w:rPr>
                <w:rFonts w:ascii="Arial" w:hAnsi="Arial" w:eastAsia="Arial" w:cs="Arial"/>
                <w:color w:val="000000" w:themeColor="text1"/>
              </w:rPr>
              <w:t xml:space="preserve"> </w:t>
            </w:r>
            <w:proofErr w:type="spellStart"/>
            <w:r w:rsidRPr="00EC4F8C" w:rsidR="009B2FD2">
              <w:rPr>
                <w:rFonts w:ascii="Arial" w:hAnsi="Arial" w:eastAsia="Arial" w:cs="Arial"/>
                <w:color w:val="000000" w:themeColor="text1"/>
              </w:rPr>
              <w:t>naked</w:t>
            </w:r>
            <w:proofErr w:type="spellEnd"/>
            <w:r w:rsidRPr="00EC4F8C" w:rsidR="009B2FD2">
              <w:rPr>
                <w:rFonts w:ascii="Arial" w:hAnsi="Arial" w:eastAsia="Arial" w:cs="Arial"/>
                <w:color w:val="000000" w:themeColor="text1"/>
              </w:rPr>
              <w:t xml:space="preserve"> </w:t>
            </w:r>
            <w:proofErr w:type="spellStart"/>
            <w:r w:rsidRPr="00EC4F8C" w:rsidR="009B2FD2">
              <w:rPr>
                <w:rFonts w:ascii="Arial" w:hAnsi="Arial" w:eastAsia="Arial" w:cs="Arial"/>
                <w:color w:val="000000" w:themeColor="text1"/>
              </w:rPr>
              <w:t>eye</w:t>
            </w:r>
            <w:proofErr w:type="spellEnd"/>
            <w:r w:rsidRPr="00EC4F8C">
              <w:rPr>
                <w:rFonts w:ascii="Arial" w:hAnsi="Arial" w:eastAsia="Arial" w:cs="Arial"/>
                <w:color w:val="000000" w:themeColor="text1"/>
              </w:rPr>
              <w:t>/</w:t>
            </w:r>
            <w:proofErr w:type="spellStart"/>
            <w:r w:rsidRPr="00EC4F8C">
              <w:rPr>
                <w:rFonts w:ascii="Arial" w:hAnsi="Arial" w:eastAsia="Arial" w:cs="Arial"/>
                <w:color w:val="000000" w:themeColor="text1"/>
              </w:rPr>
              <w:t>machine</w:t>
            </w:r>
            <w:proofErr w:type="spellEnd"/>
            <w:r w:rsidRPr="00EC4F8C">
              <w:rPr>
                <w:rFonts w:ascii="Arial" w:hAnsi="Arial" w:eastAsia="Arial" w:cs="Arial"/>
                <w:color w:val="000000" w:themeColor="text1"/>
              </w:rPr>
              <w:t xml:space="preserve"> </w:t>
            </w:r>
            <w:proofErr w:type="spellStart"/>
            <w:r w:rsidRPr="00EC4F8C">
              <w:rPr>
                <w:rFonts w:ascii="Arial" w:hAnsi="Arial" w:eastAsia="Arial" w:cs="Arial"/>
                <w:color w:val="000000" w:themeColor="text1"/>
              </w:rPr>
              <w:t>reading</w:t>
            </w:r>
            <w:proofErr w:type="spellEnd"/>
          </w:p>
        </w:tc>
        <w:tc>
          <w:tcPr>
            <w:tcW w:w="3402" w:type="dxa"/>
          </w:tcPr>
          <w:p w:rsidRPr="00EC4F8C" w:rsidR="0048195E" w:rsidP="748B6B14" w:rsidRDefault="00B94D8E" w14:paraId="05A8EFEE" w14:textId="5D576C2E">
            <w:pPr>
              <w:spacing w:after="0" w:line="240" w:lineRule="auto"/>
              <w:jc w:val="both"/>
              <w:rPr>
                <w:rFonts w:ascii="Arial" w:hAnsi="Arial" w:eastAsia="Arial" w:cs="Arial"/>
                <w:color w:val="000000" w:themeColor="text1"/>
                <w:lang w:val="en-GB"/>
              </w:rPr>
            </w:pPr>
            <w:r w:rsidRPr="00EC4F8C">
              <w:rPr>
                <w:rFonts w:ascii="Arial" w:hAnsi="Arial" w:eastAsia="Arial" w:cs="Arial"/>
                <w:color w:val="000000" w:themeColor="text1"/>
                <w:lang w:val="en-GB"/>
              </w:rPr>
              <w:t>No</w:t>
            </w:r>
            <w:r w:rsidRPr="00EC4F8C" w:rsidR="006706B3">
              <w:rPr>
                <w:rFonts w:ascii="Arial" w:hAnsi="Arial" w:eastAsia="Arial" w:cs="Arial"/>
                <w:color w:val="000000" w:themeColor="text1"/>
                <w:lang w:val="en-GB"/>
              </w:rPr>
              <w:t>t</w:t>
            </w:r>
            <w:r w:rsidRPr="00EC4F8C">
              <w:rPr>
                <w:rFonts w:ascii="Arial" w:hAnsi="Arial" w:eastAsia="Arial" w:cs="Arial"/>
                <w:color w:val="000000" w:themeColor="text1"/>
                <w:lang w:val="en-GB"/>
              </w:rPr>
              <w:t xml:space="preserve"> acceptable</w:t>
            </w:r>
          </w:p>
        </w:tc>
      </w:tr>
      <w:tr w:rsidRPr="00A67D86" w:rsidR="0048195E" w:rsidTr="00AF5CCF" w14:paraId="3F09BA02" w14:textId="77777777">
        <w:trPr>
          <w:trHeight w:val="2005"/>
        </w:trPr>
        <w:tc>
          <w:tcPr>
            <w:tcW w:w="704" w:type="dxa"/>
          </w:tcPr>
          <w:p w:rsidRPr="00EC4F8C" w:rsidR="0048195E" w:rsidP="748B6B14" w:rsidRDefault="00754344" w14:paraId="2698827D" w14:textId="6BDBB2B7">
            <w:pPr>
              <w:spacing w:after="0" w:line="240" w:lineRule="auto"/>
              <w:jc w:val="both"/>
              <w:rPr>
                <w:rFonts w:ascii="Arial" w:hAnsi="Arial" w:eastAsia="Arial" w:cs="Arial"/>
                <w:color w:val="000000" w:themeColor="text1"/>
                <w:lang w:val="en-GB"/>
              </w:rPr>
            </w:pPr>
            <w:r w:rsidRPr="00EC4F8C">
              <w:rPr>
                <w:rFonts w:ascii="Arial" w:hAnsi="Arial" w:eastAsia="Arial" w:cs="Arial"/>
                <w:color w:val="000000" w:themeColor="text1"/>
                <w:lang w:val="en-GB"/>
              </w:rPr>
              <w:t>4</w:t>
            </w:r>
          </w:p>
        </w:tc>
        <w:tc>
          <w:tcPr>
            <w:tcW w:w="2268" w:type="dxa"/>
          </w:tcPr>
          <w:p w:rsidRPr="00EC4F8C" w:rsidR="0048195E" w:rsidP="748B6B14" w:rsidRDefault="00754344" w14:paraId="43D2B865" w14:textId="2705E4B0">
            <w:pPr>
              <w:spacing w:after="0" w:line="240" w:lineRule="auto"/>
              <w:jc w:val="both"/>
              <w:rPr>
                <w:rFonts w:ascii="Arial" w:hAnsi="Arial" w:eastAsia="Arial" w:cs="Arial"/>
                <w:color w:val="000000" w:themeColor="text1"/>
                <w:lang w:val="en-GB"/>
              </w:rPr>
            </w:pPr>
            <w:r w:rsidRPr="00EC4F8C">
              <w:rPr>
                <w:rFonts w:ascii="Arial" w:hAnsi="Arial" w:eastAsia="Arial" w:cs="Arial"/>
                <w:color w:val="000000" w:themeColor="text1"/>
                <w:lang w:val="en-GB"/>
              </w:rPr>
              <w:t>Contamination</w:t>
            </w:r>
          </w:p>
        </w:tc>
        <w:tc>
          <w:tcPr>
            <w:tcW w:w="3402" w:type="dxa"/>
          </w:tcPr>
          <w:p w:rsidRPr="00EC4F8C" w:rsidR="0048195E" w:rsidP="748B6B14" w:rsidRDefault="003E0C62" w14:paraId="05F8E35F" w14:textId="2DC907F9">
            <w:pPr>
              <w:spacing w:after="0" w:line="240" w:lineRule="auto"/>
              <w:jc w:val="both"/>
              <w:rPr>
                <w:rFonts w:ascii="Arial" w:hAnsi="Arial" w:eastAsia="Arial" w:cs="Arial"/>
                <w:color w:val="000000" w:themeColor="text1"/>
                <w:lang w:val="en-GB"/>
              </w:rPr>
            </w:pPr>
            <w:r w:rsidRPr="00EC4F8C">
              <w:rPr>
                <w:rFonts w:ascii="Arial" w:hAnsi="Arial" w:eastAsia="Arial" w:cs="Arial"/>
                <w:color w:val="000000" w:themeColor="text1"/>
                <w:lang w:val="en-GB"/>
              </w:rPr>
              <w:t>V</w:t>
            </w:r>
            <w:proofErr w:type="spellStart"/>
            <w:r w:rsidRPr="00EC4F8C">
              <w:rPr>
                <w:rFonts w:ascii="Arial" w:hAnsi="Arial" w:eastAsia="Arial" w:cs="Arial"/>
                <w:color w:val="000000" w:themeColor="text1"/>
              </w:rPr>
              <w:t>isualy</w:t>
            </w:r>
            <w:proofErr w:type="spellEnd"/>
            <w:r w:rsidRPr="00EC4F8C" w:rsidR="009B2FD2">
              <w:rPr>
                <w:rFonts w:ascii="Arial" w:hAnsi="Arial" w:eastAsia="Arial" w:cs="Arial"/>
                <w:color w:val="000000" w:themeColor="text1"/>
              </w:rPr>
              <w:t xml:space="preserve"> </w:t>
            </w:r>
            <w:proofErr w:type="spellStart"/>
            <w:r w:rsidRPr="00EC4F8C" w:rsidR="009B2FD2">
              <w:rPr>
                <w:rFonts w:ascii="Arial" w:hAnsi="Arial" w:eastAsia="Arial" w:cs="Arial"/>
                <w:color w:val="000000" w:themeColor="text1"/>
              </w:rPr>
              <w:t>with</w:t>
            </w:r>
            <w:proofErr w:type="spellEnd"/>
            <w:r w:rsidRPr="00EC4F8C" w:rsidR="009B2FD2">
              <w:rPr>
                <w:rFonts w:ascii="Arial" w:hAnsi="Arial" w:eastAsia="Arial" w:cs="Arial"/>
                <w:color w:val="000000" w:themeColor="text1"/>
              </w:rPr>
              <w:t xml:space="preserve"> </w:t>
            </w:r>
            <w:proofErr w:type="spellStart"/>
            <w:r w:rsidRPr="00EC4F8C" w:rsidR="009B2FD2">
              <w:rPr>
                <w:rFonts w:ascii="Arial" w:hAnsi="Arial" w:eastAsia="Arial" w:cs="Arial"/>
                <w:color w:val="000000" w:themeColor="text1"/>
              </w:rPr>
              <w:t>the</w:t>
            </w:r>
            <w:proofErr w:type="spellEnd"/>
            <w:r w:rsidRPr="00EC4F8C" w:rsidR="009B2FD2">
              <w:rPr>
                <w:rFonts w:ascii="Arial" w:hAnsi="Arial" w:eastAsia="Arial" w:cs="Arial"/>
                <w:color w:val="000000" w:themeColor="text1"/>
              </w:rPr>
              <w:t xml:space="preserve"> </w:t>
            </w:r>
            <w:proofErr w:type="spellStart"/>
            <w:r w:rsidRPr="00EC4F8C" w:rsidR="009B2FD2">
              <w:rPr>
                <w:rFonts w:ascii="Arial" w:hAnsi="Arial" w:eastAsia="Arial" w:cs="Arial"/>
                <w:color w:val="000000" w:themeColor="text1"/>
              </w:rPr>
              <w:t>naked</w:t>
            </w:r>
            <w:proofErr w:type="spellEnd"/>
            <w:r w:rsidRPr="00EC4F8C" w:rsidR="009B2FD2">
              <w:rPr>
                <w:rFonts w:ascii="Arial" w:hAnsi="Arial" w:eastAsia="Arial" w:cs="Arial"/>
                <w:color w:val="000000" w:themeColor="text1"/>
              </w:rPr>
              <w:t xml:space="preserve"> </w:t>
            </w:r>
            <w:proofErr w:type="spellStart"/>
            <w:r w:rsidRPr="00EC4F8C" w:rsidR="009B2FD2">
              <w:rPr>
                <w:rFonts w:ascii="Arial" w:hAnsi="Arial" w:eastAsia="Arial" w:cs="Arial"/>
                <w:color w:val="000000" w:themeColor="text1"/>
              </w:rPr>
              <w:t>eye</w:t>
            </w:r>
            <w:proofErr w:type="spellEnd"/>
            <w:r w:rsidRPr="00EC4F8C" w:rsidR="009B2FD2">
              <w:rPr>
                <w:rFonts w:ascii="Arial" w:hAnsi="Arial" w:eastAsia="Arial" w:cs="Arial"/>
                <w:color w:val="000000" w:themeColor="text1"/>
              </w:rPr>
              <w:t xml:space="preserve"> </w:t>
            </w:r>
            <w:r w:rsidRPr="00EC4F8C">
              <w:rPr>
                <w:rFonts w:ascii="Arial" w:hAnsi="Arial" w:eastAsia="Arial" w:cs="Arial"/>
                <w:color w:val="000000" w:themeColor="text1"/>
              </w:rPr>
              <w:t>/</w:t>
            </w:r>
            <w:proofErr w:type="spellStart"/>
            <w:r w:rsidRPr="00EC4F8C">
              <w:rPr>
                <w:rFonts w:ascii="Arial" w:hAnsi="Arial" w:eastAsia="Arial" w:cs="Arial"/>
                <w:color w:val="000000" w:themeColor="text1"/>
              </w:rPr>
              <w:t>machine</w:t>
            </w:r>
            <w:proofErr w:type="spellEnd"/>
            <w:r w:rsidRPr="00EC4F8C">
              <w:rPr>
                <w:rFonts w:ascii="Arial" w:hAnsi="Arial" w:eastAsia="Arial" w:cs="Arial"/>
                <w:color w:val="000000" w:themeColor="text1"/>
              </w:rPr>
              <w:t xml:space="preserve"> </w:t>
            </w:r>
            <w:proofErr w:type="spellStart"/>
            <w:r w:rsidRPr="00EC4F8C">
              <w:rPr>
                <w:rFonts w:ascii="Arial" w:hAnsi="Arial" w:eastAsia="Arial" w:cs="Arial"/>
                <w:color w:val="000000" w:themeColor="text1"/>
              </w:rPr>
              <w:t>reading</w:t>
            </w:r>
            <w:proofErr w:type="spellEnd"/>
            <w:r w:rsidRPr="00EC4F8C" w:rsidR="000765AB">
              <w:rPr>
                <w:rFonts w:ascii="Arial" w:hAnsi="Arial" w:eastAsia="Arial" w:cs="Arial"/>
                <w:color w:val="000000" w:themeColor="text1"/>
              </w:rPr>
              <w:t xml:space="preserve"> (</w:t>
            </w:r>
            <w:proofErr w:type="spellStart"/>
            <w:r w:rsidRPr="00EC4F8C" w:rsidR="000765AB">
              <w:rPr>
                <w:rFonts w:ascii="Arial" w:hAnsi="Arial" w:eastAsia="Arial" w:cs="Arial"/>
                <w:color w:val="000000" w:themeColor="text1"/>
              </w:rPr>
              <w:t>evaluated</w:t>
            </w:r>
            <w:proofErr w:type="spellEnd"/>
            <w:r w:rsidRPr="00EC4F8C" w:rsidR="000765AB">
              <w:rPr>
                <w:rFonts w:ascii="Arial" w:hAnsi="Arial" w:eastAsia="Arial" w:cs="Arial"/>
                <w:color w:val="000000" w:themeColor="text1"/>
              </w:rPr>
              <w:t xml:space="preserve"> </w:t>
            </w:r>
            <w:r w:rsidRPr="00EC4F8C" w:rsidR="00A56B15">
              <w:rPr>
                <w:rFonts w:ascii="Arial" w:hAnsi="Arial" w:eastAsia="Arial" w:cs="Arial"/>
                <w:color w:val="000000" w:themeColor="text1"/>
              </w:rPr>
              <w:t xml:space="preserve">on non </w:t>
            </w:r>
            <w:proofErr w:type="spellStart"/>
            <w:r w:rsidRPr="00EC4F8C" w:rsidR="00A56B15">
              <w:rPr>
                <w:rFonts w:ascii="Arial" w:hAnsi="Arial" w:eastAsia="Arial" w:cs="Arial"/>
                <w:color w:val="000000" w:themeColor="text1"/>
              </w:rPr>
              <w:t>laminated</w:t>
            </w:r>
            <w:proofErr w:type="spellEnd"/>
            <w:r w:rsidRPr="00EC4F8C" w:rsidR="00A56B15">
              <w:rPr>
                <w:rFonts w:ascii="Arial" w:hAnsi="Arial" w:eastAsia="Arial" w:cs="Arial"/>
                <w:color w:val="000000" w:themeColor="text1"/>
              </w:rPr>
              <w:t xml:space="preserve"> </w:t>
            </w:r>
            <w:proofErr w:type="spellStart"/>
            <w:r w:rsidRPr="00EC4F8C" w:rsidR="00A56B15">
              <w:rPr>
                <w:rFonts w:ascii="Arial" w:hAnsi="Arial" w:eastAsia="Arial" w:cs="Arial"/>
                <w:color w:val="000000" w:themeColor="text1"/>
              </w:rPr>
              <w:t>sheet</w:t>
            </w:r>
            <w:proofErr w:type="spellEnd"/>
            <w:r w:rsidRPr="00EC4F8C" w:rsidR="000765AB">
              <w:rPr>
                <w:rFonts w:ascii="Arial" w:hAnsi="Arial" w:eastAsia="Arial" w:cs="Arial"/>
                <w:color w:val="000000" w:themeColor="text1"/>
              </w:rPr>
              <w:t>)</w:t>
            </w:r>
          </w:p>
        </w:tc>
        <w:tc>
          <w:tcPr>
            <w:tcW w:w="3402" w:type="dxa"/>
          </w:tcPr>
          <w:p w:rsidRPr="00EC4F8C" w:rsidR="0048195E" w:rsidP="748B6B14" w:rsidRDefault="00754344" w14:paraId="38375D79" w14:textId="45A0A439">
            <w:pPr>
              <w:spacing w:after="0" w:line="240" w:lineRule="auto"/>
              <w:jc w:val="both"/>
              <w:rPr>
                <w:rFonts w:ascii="Arial" w:hAnsi="Arial" w:eastAsia="Arial" w:cs="Arial"/>
                <w:color w:val="000000" w:themeColor="text1"/>
                <w:lang w:val="en-GB"/>
              </w:rPr>
            </w:pPr>
            <w:r w:rsidRPr="00EC4F8C">
              <w:rPr>
                <w:rFonts w:ascii="Arial" w:hAnsi="Arial" w:eastAsia="Arial" w:cs="Arial"/>
                <w:color w:val="000000" w:themeColor="text1"/>
                <w:lang w:val="en-GB"/>
              </w:rPr>
              <w:t>No impurit</w:t>
            </w:r>
            <w:r w:rsidRPr="00EC4F8C" w:rsidR="001851D1">
              <w:rPr>
                <w:rFonts w:ascii="Arial" w:hAnsi="Arial" w:eastAsia="Arial" w:cs="Arial"/>
                <w:color w:val="000000" w:themeColor="text1"/>
                <w:lang w:val="en-GB"/>
              </w:rPr>
              <w:t>ies</w:t>
            </w:r>
            <w:r w:rsidRPr="00EC4F8C">
              <w:rPr>
                <w:rFonts w:ascii="Arial" w:hAnsi="Arial" w:eastAsia="Arial" w:cs="Arial"/>
                <w:color w:val="000000" w:themeColor="text1"/>
                <w:lang w:val="en-GB"/>
              </w:rPr>
              <w:t xml:space="preserve"> in the</w:t>
            </w:r>
            <w:r w:rsidR="00F1526A">
              <w:rPr>
                <w:rFonts w:ascii="Arial" w:hAnsi="Arial" w:eastAsia="Arial" w:cs="Arial"/>
                <w:color w:val="000000" w:themeColor="text1"/>
                <w:lang w:val="en-GB"/>
              </w:rPr>
              <w:t xml:space="preserve"> card</w:t>
            </w:r>
            <w:r w:rsidRPr="00EC4F8C">
              <w:rPr>
                <w:rFonts w:ascii="Arial" w:hAnsi="Arial" w:eastAsia="Arial" w:cs="Arial"/>
                <w:color w:val="000000" w:themeColor="text1"/>
                <w:lang w:val="en-GB"/>
              </w:rPr>
              <w:t xml:space="preserve"> </w:t>
            </w:r>
            <w:r w:rsidRPr="00EC4F8C" w:rsidR="0031013A">
              <w:rPr>
                <w:rFonts w:ascii="Arial" w:hAnsi="Arial" w:eastAsia="Arial" w:cs="Arial"/>
                <w:color w:val="000000" w:themeColor="text1"/>
                <w:lang w:val="en-GB"/>
              </w:rPr>
              <w:t>ph</w:t>
            </w:r>
            <w:r w:rsidRPr="00EC4F8C">
              <w:rPr>
                <w:rFonts w:ascii="Arial" w:hAnsi="Arial" w:eastAsia="Arial" w:cs="Arial"/>
                <w:color w:val="000000" w:themeColor="text1"/>
                <w:lang w:val="en-GB"/>
              </w:rPr>
              <w:t xml:space="preserve">oto area is acceptable. </w:t>
            </w:r>
            <w:r w:rsidRPr="00EC4F8C" w:rsidR="006A7F22">
              <w:rPr>
                <w:rFonts w:ascii="Arial" w:hAnsi="Arial" w:eastAsia="Arial" w:cs="Arial"/>
                <w:color w:val="000000" w:themeColor="text1"/>
                <w:lang w:val="en-GB"/>
              </w:rPr>
              <w:t>I</w:t>
            </w:r>
            <w:r w:rsidRPr="00EC4F8C">
              <w:rPr>
                <w:rFonts w:ascii="Arial" w:hAnsi="Arial" w:eastAsia="Arial" w:cs="Arial"/>
                <w:color w:val="000000" w:themeColor="text1"/>
                <w:lang w:val="en-GB"/>
              </w:rPr>
              <w:t>mpurities in the rest of card</w:t>
            </w:r>
            <w:r w:rsidRPr="00EC4F8C" w:rsidR="006A7F22">
              <w:rPr>
                <w:rFonts w:ascii="Arial" w:hAnsi="Arial" w:eastAsia="Arial" w:cs="Arial"/>
                <w:color w:val="000000" w:themeColor="text1"/>
                <w:lang w:val="en-GB"/>
              </w:rPr>
              <w:t xml:space="preserve">: max 1 loose particle ≤ </w:t>
            </w:r>
            <w:r w:rsidRPr="00EC4F8C" w:rsidR="00CB12B3">
              <w:rPr>
                <w:rFonts w:ascii="Arial" w:hAnsi="Arial" w:eastAsia="Arial" w:cs="Arial"/>
                <w:color w:val="000000" w:themeColor="text1"/>
                <w:lang w:val="en-GB"/>
              </w:rPr>
              <w:t>1</w:t>
            </w:r>
            <w:r w:rsidRPr="00EC4F8C" w:rsidR="00546378">
              <w:rPr>
                <w:rFonts w:ascii="Arial" w:hAnsi="Arial" w:eastAsia="Arial" w:cs="Arial"/>
                <w:color w:val="000000" w:themeColor="text1"/>
                <w:lang w:val="en-GB"/>
              </w:rPr>
              <w:t xml:space="preserve"> </w:t>
            </w:r>
            <w:r w:rsidRPr="00EC4F8C" w:rsidR="006A7F22">
              <w:rPr>
                <w:rFonts w:ascii="Arial" w:hAnsi="Arial" w:eastAsia="Arial" w:cs="Arial"/>
                <w:color w:val="000000" w:themeColor="text1"/>
                <w:lang w:val="en-GB"/>
              </w:rPr>
              <w:t>mm</w:t>
            </w:r>
            <w:r w:rsidRPr="00EC4F8C" w:rsidR="006A7F22">
              <w:rPr>
                <w:rFonts w:ascii="Arial" w:hAnsi="Arial" w:eastAsia="Arial" w:cs="Arial"/>
                <w:color w:val="000000" w:themeColor="text1"/>
                <w:vertAlign w:val="superscript"/>
                <w:lang w:val="en-GB"/>
              </w:rPr>
              <w:t xml:space="preserve">2 </w:t>
            </w:r>
            <w:r w:rsidR="00EC4F8C">
              <w:rPr>
                <w:rFonts w:ascii="Arial" w:hAnsi="Arial" w:eastAsia="Arial" w:cs="Arial"/>
                <w:color w:val="000000" w:themeColor="text1"/>
                <w:vertAlign w:val="superscript"/>
                <w:lang w:val="en-GB"/>
              </w:rPr>
              <w:t xml:space="preserve"> </w:t>
            </w:r>
            <w:r w:rsidRPr="00EC4F8C" w:rsidR="006A7F22">
              <w:rPr>
                <w:rFonts w:ascii="Arial" w:hAnsi="Arial" w:eastAsia="Arial" w:cs="Arial"/>
                <w:color w:val="000000" w:themeColor="text1"/>
                <w:lang w:val="en-GB"/>
              </w:rPr>
              <w:t xml:space="preserve">for </w:t>
            </w:r>
            <w:r w:rsidRPr="00EC4F8C" w:rsidR="000765AB">
              <w:rPr>
                <w:rFonts w:ascii="Arial" w:hAnsi="Arial" w:eastAsia="Arial" w:cs="Arial"/>
                <w:color w:val="000000" w:themeColor="text1"/>
                <w:lang w:val="en-GB"/>
              </w:rPr>
              <w:t>each sheet.</w:t>
            </w:r>
          </w:p>
        </w:tc>
      </w:tr>
      <w:tr w:rsidRPr="00A67D86" w:rsidR="0048195E" w:rsidTr="00AF5CCF" w14:paraId="68C0428C" w14:textId="77777777">
        <w:tc>
          <w:tcPr>
            <w:tcW w:w="704" w:type="dxa"/>
          </w:tcPr>
          <w:p w:rsidRPr="00EC4F8C" w:rsidR="0048195E" w:rsidP="748B6B14" w:rsidRDefault="00BA4E88" w14:paraId="59493A21" w14:textId="7619CEC5">
            <w:pPr>
              <w:spacing w:after="0" w:line="240" w:lineRule="auto"/>
              <w:jc w:val="both"/>
              <w:rPr>
                <w:rFonts w:ascii="Arial" w:hAnsi="Arial" w:eastAsia="Arial" w:cs="Arial"/>
                <w:color w:val="000000" w:themeColor="text1"/>
                <w:lang w:val="en-GB"/>
              </w:rPr>
            </w:pPr>
            <w:r w:rsidRPr="00EC4F8C">
              <w:rPr>
                <w:rFonts w:ascii="Arial" w:hAnsi="Arial" w:eastAsia="Arial" w:cs="Arial"/>
                <w:color w:val="000000" w:themeColor="text1"/>
                <w:lang w:val="en-GB"/>
              </w:rPr>
              <w:t>5</w:t>
            </w:r>
          </w:p>
        </w:tc>
        <w:tc>
          <w:tcPr>
            <w:tcW w:w="2268" w:type="dxa"/>
          </w:tcPr>
          <w:p w:rsidRPr="00EC4F8C" w:rsidR="0048195E" w:rsidP="748B6B14" w:rsidRDefault="006A7F22" w14:paraId="6947D895" w14:textId="7DC6C34E">
            <w:pPr>
              <w:spacing w:after="0" w:line="240" w:lineRule="auto"/>
              <w:jc w:val="both"/>
              <w:rPr>
                <w:rFonts w:ascii="Arial" w:hAnsi="Arial" w:eastAsia="Arial" w:cs="Arial"/>
                <w:color w:val="000000" w:themeColor="text1"/>
                <w:lang w:val="en-GB"/>
              </w:rPr>
            </w:pPr>
            <w:r w:rsidRPr="00EC4F8C">
              <w:rPr>
                <w:rFonts w:ascii="Arial" w:hAnsi="Arial" w:eastAsia="Arial" w:cs="Arial"/>
                <w:color w:val="000000" w:themeColor="text1"/>
                <w:lang w:val="en-GB"/>
              </w:rPr>
              <w:t>Negative flaking</w:t>
            </w:r>
            <w:r w:rsidRPr="00EC4F8C" w:rsidR="00BA4E88">
              <w:rPr>
                <w:rStyle w:val="normaltextrun"/>
                <w:rFonts w:ascii="Arial" w:hAnsi="Arial" w:cs="Arial"/>
                <w:color w:val="0078D4"/>
                <w:sz w:val="20"/>
                <w:szCs w:val="20"/>
                <w:u w:val="single"/>
                <w:lang w:val="en-GB"/>
              </w:rPr>
              <w:t>**</w:t>
            </w:r>
          </w:p>
        </w:tc>
        <w:tc>
          <w:tcPr>
            <w:tcW w:w="3402" w:type="dxa"/>
          </w:tcPr>
          <w:p w:rsidRPr="00CE2C08" w:rsidR="0048195E" w:rsidP="748B6B14" w:rsidRDefault="003E0C62" w14:paraId="044CA8BF" w14:textId="059528DC">
            <w:pPr>
              <w:spacing w:after="0" w:line="240" w:lineRule="auto"/>
              <w:jc w:val="both"/>
              <w:rPr>
                <w:rFonts w:ascii="Arial" w:hAnsi="Arial" w:eastAsia="Arial" w:cs="Arial"/>
                <w:color w:val="000000" w:themeColor="text1"/>
                <w:lang w:val="en-GB"/>
              </w:rPr>
            </w:pPr>
            <w:r w:rsidRPr="00CE2C08">
              <w:rPr>
                <w:rFonts w:ascii="Arial" w:hAnsi="Arial" w:eastAsia="Arial" w:cs="Arial"/>
                <w:color w:val="000000" w:themeColor="text1"/>
                <w:lang w:val="en-GB"/>
              </w:rPr>
              <w:t>V</w:t>
            </w:r>
            <w:proofErr w:type="spellStart"/>
            <w:r w:rsidRPr="00CE2C08">
              <w:rPr>
                <w:rFonts w:ascii="Arial" w:hAnsi="Arial" w:eastAsia="Arial" w:cs="Arial"/>
                <w:color w:val="000000" w:themeColor="text1"/>
              </w:rPr>
              <w:t>isualy</w:t>
            </w:r>
            <w:proofErr w:type="spellEnd"/>
            <w:r w:rsidRPr="00CE2C08" w:rsidR="009B2FD2">
              <w:rPr>
                <w:rFonts w:ascii="Arial" w:hAnsi="Arial" w:eastAsia="Arial" w:cs="Arial"/>
                <w:color w:val="000000" w:themeColor="text1"/>
              </w:rPr>
              <w:t xml:space="preserve"> </w:t>
            </w:r>
            <w:proofErr w:type="spellStart"/>
            <w:r w:rsidRPr="00CE2C08" w:rsidR="009B2FD2">
              <w:rPr>
                <w:rFonts w:ascii="Arial" w:hAnsi="Arial" w:eastAsia="Arial" w:cs="Arial"/>
                <w:color w:val="000000" w:themeColor="text1"/>
              </w:rPr>
              <w:t>with</w:t>
            </w:r>
            <w:proofErr w:type="spellEnd"/>
            <w:r w:rsidRPr="00CE2C08" w:rsidR="009B2FD2">
              <w:rPr>
                <w:rFonts w:ascii="Arial" w:hAnsi="Arial" w:eastAsia="Arial" w:cs="Arial"/>
                <w:color w:val="000000" w:themeColor="text1"/>
              </w:rPr>
              <w:t xml:space="preserve"> </w:t>
            </w:r>
            <w:proofErr w:type="spellStart"/>
            <w:r w:rsidRPr="00CE2C08" w:rsidR="009B2FD2">
              <w:rPr>
                <w:rFonts w:ascii="Arial" w:hAnsi="Arial" w:eastAsia="Arial" w:cs="Arial"/>
                <w:color w:val="000000" w:themeColor="text1"/>
              </w:rPr>
              <w:t>the</w:t>
            </w:r>
            <w:proofErr w:type="spellEnd"/>
            <w:r w:rsidRPr="00CE2C08" w:rsidR="009B2FD2">
              <w:rPr>
                <w:rFonts w:ascii="Arial" w:hAnsi="Arial" w:eastAsia="Arial" w:cs="Arial"/>
                <w:color w:val="000000" w:themeColor="text1"/>
              </w:rPr>
              <w:t xml:space="preserve"> </w:t>
            </w:r>
            <w:proofErr w:type="spellStart"/>
            <w:r w:rsidRPr="00CE2C08" w:rsidR="009B2FD2">
              <w:rPr>
                <w:rFonts w:ascii="Arial" w:hAnsi="Arial" w:eastAsia="Arial" w:cs="Arial"/>
                <w:color w:val="000000" w:themeColor="text1"/>
              </w:rPr>
              <w:t>naked</w:t>
            </w:r>
            <w:proofErr w:type="spellEnd"/>
            <w:r w:rsidRPr="00CE2C08" w:rsidR="009B2FD2">
              <w:rPr>
                <w:rFonts w:ascii="Arial" w:hAnsi="Arial" w:eastAsia="Arial" w:cs="Arial"/>
                <w:color w:val="000000" w:themeColor="text1"/>
              </w:rPr>
              <w:t xml:space="preserve"> </w:t>
            </w:r>
            <w:proofErr w:type="spellStart"/>
            <w:r w:rsidRPr="00CE2C08" w:rsidR="009B2FD2">
              <w:rPr>
                <w:rFonts w:ascii="Arial" w:hAnsi="Arial" w:eastAsia="Arial" w:cs="Arial"/>
                <w:color w:val="000000" w:themeColor="text1"/>
              </w:rPr>
              <w:t>eye</w:t>
            </w:r>
            <w:proofErr w:type="spellEnd"/>
            <w:r w:rsidRPr="00CE2C08" w:rsidR="009B2FD2">
              <w:rPr>
                <w:rFonts w:ascii="Arial" w:hAnsi="Arial" w:eastAsia="Arial" w:cs="Arial"/>
                <w:color w:val="000000" w:themeColor="text1"/>
              </w:rPr>
              <w:t xml:space="preserve"> </w:t>
            </w:r>
            <w:r w:rsidRPr="00CE2C08">
              <w:rPr>
                <w:rFonts w:ascii="Arial" w:hAnsi="Arial" w:eastAsia="Arial" w:cs="Arial"/>
                <w:color w:val="000000" w:themeColor="text1"/>
              </w:rPr>
              <w:t>/</w:t>
            </w:r>
            <w:proofErr w:type="spellStart"/>
            <w:r w:rsidRPr="00CE2C08">
              <w:rPr>
                <w:rFonts w:ascii="Arial" w:hAnsi="Arial" w:eastAsia="Arial" w:cs="Arial"/>
                <w:color w:val="000000" w:themeColor="text1"/>
              </w:rPr>
              <w:t>machine</w:t>
            </w:r>
            <w:proofErr w:type="spellEnd"/>
            <w:r w:rsidRPr="00CE2C08">
              <w:rPr>
                <w:rFonts w:ascii="Arial" w:hAnsi="Arial" w:eastAsia="Arial" w:cs="Arial"/>
                <w:color w:val="000000" w:themeColor="text1"/>
              </w:rPr>
              <w:t xml:space="preserve"> </w:t>
            </w:r>
            <w:proofErr w:type="spellStart"/>
            <w:r w:rsidRPr="00CE2C08">
              <w:rPr>
                <w:rFonts w:ascii="Arial" w:hAnsi="Arial" w:eastAsia="Arial" w:cs="Arial"/>
                <w:color w:val="000000" w:themeColor="text1"/>
              </w:rPr>
              <w:t>reading</w:t>
            </w:r>
            <w:proofErr w:type="spellEnd"/>
          </w:p>
        </w:tc>
        <w:tc>
          <w:tcPr>
            <w:tcW w:w="3402" w:type="dxa"/>
          </w:tcPr>
          <w:p w:rsidRPr="00CE2C08" w:rsidR="0048195E" w:rsidP="748B6B14" w:rsidRDefault="00BA4E88" w14:paraId="0BF247FC" w14:textId="06A161D3">
            <w:pPr>
              <w:spacing w:after="0" w:line="240" w:lineRule="auto"/>
              <w:jc w:val="both"/>
              <w:rPr>
                <w:rFonts w:ascii="Arial" w:hAnsi="Arial" w:eastAsia="Arial" w:cs="Arial"/>
                <w:color w:val="000000" w:themeColor="text1"/>
                <w:lang w:val="en-GB"/>
              </w:rPr>
            </w:pPr>
            <w:r w:rsidRPr="00CE2C08">
              <w:rPr>
                <w:rFonts w:ascii="Arial" w:hAnsi="Arial" w:eastAsia="Times New Roman" w:cs="Arial"/>
                <w:lang w:val="en-GB"/>
              </w:rPr>
              <w:t>≤ 0.</w:t>
            </w:r>
            <w:r w:rsidRPr="00CE2C08" w:rsidR="009D56E7">
              <w:rPr>
                <w:rFonts w:ascii="Arial" w:hAnsi="Arial" w:eastAsia="Times New Roman" w:cs="Arial"/>
                <w:lang w:val="en-GB"/>
              </w:rPr>
              <w:t>1</w:t>
            </w:r>
            <w:r w:rsidRPr="00CE2C08">
              <w:rPr>
                <w:rFonts w:ascii="Arial" w:hAnsi="Arial" w:eastAsia="Times New Roman" w:cs="Arial"/>
                <w:lang w:val="en-GB"/>
              </w:rPr>
              <w:t xml:space="preserve"> mm</w:t>
            </w:r>
          </w:p>
        </w:tc>
      </w:tr>
      <w:tr w:rsidRPr="00A67D86" w:rsidR="00BA4E88" w:rsidTr="00AF5CCF" w14:paraId="53E2910A" w14:textId="77777777">
        <w:tc>
          <w:tcPr>
            <w:tcW w:w="704" w:type="dxa"/>
          </w:tcPr>
          <w:p w:rsidRPr="00EC4F8C" w:rsidR="00BA4E88" w:rsidP="00BA4E88" w:rsidRDefault="00BA4E88" w14:paraId="6AA1820C" w14:textId="4151D625">
            <w:pPr>
              <w:spacing w:after="0" w:line="240" w:lineRule="auto"/>
              <w:jc w:val="both"/>
              <w:rPr>
                <w:rFonts w:ascii="Arial" w:hAnsi="Arial" w:eastAsia="Arial" w:cs="Arial"/>
                <w:color w:val="000000" w:themeColor="text1"/>
                <w:lang w:val="en-GB"/>
              </w:rPr>
            </w:pPr>
            <w:r w:rsidRPr="00EC4F8C">
              <w:rPr>
                <w:rFonts w:ascii="Arial" w:hAnsi="Arial" w:eastAsia="Arial" w:cs="Arial"/>
                <w:color w:val="000000" w:themeColor="text1"/>
                <w:lang w:val="en-GB"/>
              </w:rPr>
              <w:t>6</w:t>
            </w:r>
          </w:p>
        </w:tc>
        <w:tc>
          <w:tcPr>
            <w:tcW w:w="2268" w:type="dxa"/>
          </w:tcPr>
          <w:p w:rsidRPr="00EC4F8C" w:rsidR="00BA4E88" w:rsidP="00BA4E88" w:rsidRDefault="00BA4E88" w14:paraId="5106FC72" w14:textId="36DE7BE3">
            <w:pPr>
              <w:spacing w:after="0" w:line="240" w:lineRule="auto"/>
              <w:jc w:val="both"/>
              <w:rPr>
                <w:rFonts w:ascii="Arial" w:hAnsi="Arial" w:eastAsia="Arial" w:cs="Arial"/>
                <w:color w:val="000000" w:themeColor="text1"/>
                <w:lang w:val="en-GB"/>
              </w:rPr>
            </w:pPr>
            <w:r w:rsidRPr="00EC4F8C">
              <w:rPr>
                <w:rFonts w:ascii="Arial" w:hAnsi="Arial" w:eastAsia="Arial" w:cs="Arial"/>
                <w:color w:val="000000" w:themeColor="text1"/>
                <w:lang w:val="en-GB"/>
              </w:rPr>
              <w:t xml:space="preserve">Positive flaking </w:t>
            </w:r>
            <w:r w:rsidRPr="00EC4F8C">
              <w:rPr>
                <w:rStyle w:val="normaltextrun"/>
                <w:rFonts w:ascii="Arial" w:hAnsi="Arial" w:cs="Arial"/>
                <w:color w:val="0078D4"/>
                <w:sz w:val="20"/>
                <w:szCs w:val="20"/>
                <w:u w:val="single"/>
                <w:lang w:val="en-GB"/>
              </w:rPr>
              <w:t>***</w:t>
            </w:r>
          </w:p>
        </w:tc>
        <w:tc>
          <w:tcPr>
            <w:tcW w:w="3402" w:type="dxa"/>
          </w:tcPr>
          <w:p w:rsidRPr="00CE2C08" w:rsidR="00BA4E88" w:rsidP="00BA4E88" w:rsidRDefault="003E0C62" w14:paraId="140F8572" w14:textId="1DE81B40">
            <w:pPr>
              <w:spacing w:after="0" w:line="240" w:lineRule="auto"/>
              <w:jc w:val="both"/>
              <w:rPr>
                <w:rFonts w:ascii="Arial" w:hAnsi="Arial" w:eastAsia="Arial" w:cs="Arial"/>
                <w:color w:val="000000" w:themeColor="text1"/>
                <w:lang w:val="en-GB"/>
              </w:rPr>
            </w:pPr>
            <w:r w:rsidRPr="00CE2C08">
              <w:rPr>
                <w:rFonts w:ascii="Arial" w:hAnsi="Arial" w:eastAsia="Arial" w:cs="Arial"/>
                <w:color w:val="000000" w:themeColor="text1"/>
                <w:lang w:val="en-GB"/>
              </w:rPr>
              <w:t>V</w:t>
            </w:r>
            <w:proofErr w:type="spellStart"/>
            <w:r w:rsidRPr="00CE2C08">
              <w:rPr>
                <w:rFonts w:ascii="Arial" w:hAnsi="Arial" w:eastAsia="Arial" w:cs="Arial"/>
                <w:color w:val="000000" w:themeColor="text1"/>
              </w:rPr>
              <w:t>isualy</w:t>
            </w:r>
            <w:proofErr w:type="spellEnd"/>
            <w:r w:rsidRPr="00CE2C08" w:rsidR="009B2FD2">
              <w:rPr>
                <w:rFonts w:ascii="Arial" w:hAnsi="Arial" w:eastAsia="Arial" w:cs="Arial"/>
                <w:color w:val="000000" w:themeColor="text1"/>
              </w:rPr>
              <w:t xml:space="preserve"> </w:t>
            </w:r>
            <w:proofErr w:type="spellStart"/>
            <w:r w:rsidRPr="00CE2C08" w:rsidR="009B2FD2">
              <w:rPr>
                <w:rFonts w:ascii="Arial" w:hAnsi="Arial" w:eastAsia="Arial" w:cs="Arial"/>
                <w:color w:val="000000" w:themeColor="text1"/>
              </w:rPr>
              <w:t>with</w:t>
            </w:r>
            <w:proofErr w:type="spellEnd"/>
            <w:r w:rsidRPr="00CE2C08" w:rsidR="009B2FD2">
              <w:rPr>
                <w:rFonts w:ascii="Arial" w:hAnsi="Arial" w:eastAsia="Arial" w:cs="Arial"/>
                <w:color w:val="000000" w:themeColor="text1"/>
              </w:rPr>
              <w:t xml:space="preserve"> </w:t>
            </w:r>
            <w:proofErr w:type="spellStart"/>
            <w:r w:rsidRPr="00CE2C08" w:rsidR="009B2FD2">
              <w:rPr>
                <w:rFonts w:ascii="Arial" w:hAnsi="Arial" w:eastAsia="Arial" w:cs="Arial"/>
                <w:color w:val="000000" w:themeColor="text1"/>
              </w:rPr>
              <w:t>the</w:t>
            </w:r>
            <w:proofErr w:type="spellEnd"/>
            <w:r w:rsidRPr="00CE2C08" w:rsidR="009B2FD2">
              <w:rPr>
                <w:rFonts w:ascii="Arial" w:hAnsi="Arial" w:eastAsia="Arial" w:cs="Arial"/>
                <w:color w:val="000000" w:themeColor="text1"/>
              </w:rPr>
              <w:t xml:space="preserve"> </w:t>
            </w:r>
            <w:proofErr w:type="spellStart"/>
            <w:r w:rsidRPr="00CE2C08" w:rsidR="009B2FD2">
              <w:rPr>
                <w:rFonts w:ascii="Arial" w:hAnsi="Arial" w:eastAsia="Arial" w:cs="Arial"/>
                <w:color w:val="000000" w:themeColor="text1"/>
              </w:rPr>
              <w:t>naked</w:t>
            </w:r>
            <w:proofErr w:type="spellEnd"/>
            <w:r w:rsidRPr="00CE2C08" w:rsidR="009B2FD2">
              <w:rPr>
                <w:rFonts w:ascii="Arial" w:hAnsi="Arial" w:eastAsia="Arial" w:cs="Arial"/>
                <w:color w:val="000000" w:themeColor="text1"/>
              </w:rPr>
              <w:t xml:space="preserve"> </w:t>
            </w:r>
            <w:proofErr w:type="spellStart"/>
            <w:r w:rsidRPr="00CE2C08" w:rsidR="009B2FD2">
              <w:rPr>
                <w:rFonts w:ascii="Arial" w:hAnsi="Arial" w:eastAsia="Arial" w:cs="Arial"/>
                <w:color w:val="000000" w:themeColor="text1"/>
              </w:rPr>
              <w:t>eye</w:t>
            </w:r>
            <w:proofErr w:type="spellEnd"/>
            <w:r w:rsidRPr="00CE2C08" w:rsidR="009B2FD2">
              <w:rPr>
                <w:rFonts w:ascii="Arial" w:hAnsi="Arial" w:eastAsia="Arial" w:cs="Arial"/>
                <w:color w:val="000000" w:themeColor="text1"/>
              </w:rPr>
              <w:t xml:space="preserve"> </w:t>
            </w:r>
            <w:r w:rsidRPr="00CE2C08">
              <w:rPr>
                <w:rFonts w:ascii="Arial" w:hAnsi="Arial" w:eastAsia="Arial" w:cs="Arial"/>
                <w:color w:val="000000" w:themeColor="text1"/>
              </w:rPr>
              <w:t>/</w:t>
            </w:r>
            <w:proofErr w:type="spellStart"/>
            <w:r w:rsidRPr="00CE2C08">
              <w:rPr>
                <w:rFonts w:ascii="Arial" w:hAnsi="Arial" w:eastAsia="Arial" w:cs="Arial"/>
                <w:color w:val="000000" w:themeColor="text1"/>
              </w:rPr>
              <w:t>machine</w:t>
            </w:r>
            <w:proofErr w:type="spellEnd"/>
            <w:r w:rsidRPr="00CE2C08">
              <w:rPr>
                <w:rFonts w:ascii="Arial" w:hAnsi="Arial" w:eastAsia="Arial" w:cs="Arial"/>
                <w:color w:val="000000" w:themeColor="text1"/>
              </w:rPr>
              <w:t xml:space="preserve"> </w:t>
            </w:r>
            <w:proofErr w:type="spellStart"/>
            <w:r w:rsidRPr="00CE2C08">
              <w:rPr>
                <w:rFonts w:ascii="Arial" w:hAnsi="Arial" w:eastAsia="Arial" w:cs="Arial"/>
                <w:color w:val="000000" w:themeColor="text1"/>
              </w:rPr>
              <w:t>reading</w:t>
            </w:r>
            <w:proofErr w:type="spellEnd"/>
          </w:p>
        </w:tc>
        <w:tc>
          <w:tcPr>
            <w:tcW w:w="3402" w:type="dxa"/>
          </w:tcPr>
          <w:p w:rsidRPr="00CE2C08" w:rsidR="00BA4E88" w:rsidP="00BA4E88" w:rsidRDefault="00BA4E88" w14:paraId="327F2CB3" w14:textId="783288AE">
            <w:pPr>
              <w:spacing w:after="0" w:line="240" w:lineRule="auto"/>
              <w:jc w:val="both"/>
              <w:rPr>
                <w:rFonts w:ascii="Arial" w:hAnsi="Arial" w:eastAsia="Times New Roman" w:cs="Arial"/>
                <w:lang w:val="en-GB"/>
              </w:rPr>
            </w:pPr>
            <w:r w:rsidRPr="00CE2C08">
              <w:rPr>
                <w:rFonts w:ascii="Arial" w:hAnsi="Arial" w:eastAsia="Times New Roman" w:cs="Arial"/>
                <w:lang w:val="en-GB"/>
              </w:rPr>
              <w:t>≥ 0.</w:t>
            </w:r>
            <w:r w:rsidRPr="00CE2C08" w:rsidR="009D56E7">
              <w:rPr>
                <w:rFonts w:ascii="Arial" w:hAnsi="Arial" w:eastAsia="Times New Roman" w:cs="Arial"/>
                <w:lang w:val="en-GB"/>
              </w:rPr>
              <w:t>1</w:t>
            </w:r>
            <w:r w:rsidRPr="00CE2C08">
              <w:rPr>
                <w:rFonts w:ascii="Arial" w:hAnsi="Arial" w:eastAsia="Times New Roman" w:cs="Arial"/>
                <w:lang w:val="en-GB"/>
              </w:rPr>
              <w:t xml:space="preserve"> mm</w:t>
            </w:r>
          </w:p>
        </w:tc>
      </w:tr>
      <w:tr w:rsidRPr="00A67D86" w:rsidR="00BA4E88" w:rsidTr="00AF5CCF" w14:paraId="3E468C9D" w14:textId="77777777">
        <w:tc>
          <w:tcPr>
            <w:tcW w:w="704" w:type="dxa"/>
          </w:tcPr>
          <w:p w:rsidRPr="00EC4F8C" w:rsidR="00BA4E88" w:rsidP="00BA4E88" w:rsidRDefault="00BA4E88" w14:paraId="09007736" w14:textId="084BC438">
            <w:pPr>
              <w:spacing w:after="0" w:line="240" w:lineRule="auto"/>
              <w:jc w:val="both"/>
              <w:rPr>
                <w:rFonts w:ascii="Arial" w:hAnsi="Arial" w:eastAsia="Arial" w:cs="Arial"/>
                <w:color w:val="000000" w:themeColor="text1"/>
                <w:lang w:val="en-GB"/>
              </w:rPr>
            </w:pPr>
            <w:r w:rsidRPr="00EC4F8C">
              <w:rPr>
                <w:rFonts w:ascii="Arial" w:hAnsi="Arial" w:eastAsia="Arial" w:cs="Arial"/>
                <w:color w:val="000000" w:themeColor="text1"/>
                <w:lang w:val="en-GB"/>
              </w:rPr>
              <w:t>7</w:t>
            </w:r>
          </w:p>
        </w:tc>
        <w:tc>
          <w:tcPr>
            <w:tcW w:w="2268" w:type="dxa"/>
          </w:tcPr>
          <w:p w:rsidRPr="00EC4F8C" w:rsidR="00BA4E88" w:rsidP="00BA4E88" w:rsidRDefault="00F1526A" w14:paraId="71EA12E7" w14:textId="28C8CFD7">
            <w:pPr>
              <w:spacing w:after="0" w:line="240" w:lineRule="auto"/>
              <w:jc w:val="both"/>
              <w:rPr>
                <w:rFonts w:ascii="Arial" w:hAnsi="Arial" w:eastAsia="Arial" w:cs="Arial"/>
                <w:color w:val="000000" w:themeColor="text1"/>
                <w:lang w:val="en-GB"/>
              </w:rPr>
            </w:pPr>
            <w:r>
              <w:rPr>
                <w:rFonts w:ascii="Arial" w:hAnsi="Arial" w:eastAsia="Arial" w:cs="Arial"/>
                <w:color w:val="000000" w:themeColor="text1"/>
                <w:lang w:val="en-GB"/>
              </w:rPr>
              <w:t>Lamination</w:t>
            </w:r>
            <w:r w:rsidRPr="00EC4F8C" w:rsidR="00BA4E88">
              <w:rPr>
                <w:rFonts w:ascii="Arial" w:hAnsi="Arial" w:eastAsia="Arial" w:cs="Arial"/>
                <w:color w:val="000000" w:themeColor="text1"/>
                <w:lang w:val="en-GB"/>
              </w:rPr>
              <w:t xml:space="preserve"> defects</w:t>
            </w:r>
          </w:p>
        </w:tc>
        <w:tc>
          <w:tcPr>
            <w:tcW w:w="3402" w:type="dxa"/>
          </w:tcPr>
          <w:p w:rsidRPr="00EC4F8C" w:rsidR="00BA4E88" w:rsidP="00BA4E88" w:rsidRDefault="003E0C62" w14:paraId="3BE42247" w14:textId="3CD1C783">
            <w:pPr>
              <w:spacing w:after="0" w:line="240" w:lineRule="auto"/>
              <w:jc w:val="both"/>
              <w:rPr>
                <w:rFonts w:ascii="Arial" w:hAnsi="Arial" w:eastAsia="Arial" w:cs="Arial"/>
                <w:color w:val="000000" w:themeColor="text1"/>
                <w:lang w:val="en-GB"/>
              </w:rPr>
            </w:pPr>
            <w:r w:rsidRPr="00EC4F8C">
              <w:rPr>
                <w:rFonts w:ascii="Arial" w:hAnsi="Arial" w:eastAsia="Arial" w:cs="Arial"/>
                <w:color w:val="000000" w:themeColor="text1"/>
                <w:lang w:val="en-GB"/>
              </w:rPr>
              <w:t>V</w:t>
            </w:r>
            <w:proofErr w:type="spellStart"/>
            <w:r w:rsidRPr="00EC4F8C">
              <w:rPr>
                <w:rFonts w:ascii="Arial" w:hAnsi="Arial" w:eastAsia="Arial" w:cs="Arial"/>
                <w:color w:val="000000" w:themeColor="text1"/>
              </w:rPr>
              <w:t>isualy</w:t>
            </w:r>
            <w:proofErr w:type="spellEnd"/>
            <w:r w:rsidRPr="00EC4F8C" w:rsidR="009B2FD2">
              <w:rPr>
                <w:rFonts w:ascii="Arial" w:hAnsi="Arial" w:eastAsia="Arial" w:cs="Arial"/>
                <w:color w:val="000000" w:themeColor="text1"/>
              </w:rPr>
              <w:t xml:space="preserve"> </w:t>
            </w:r>
            <w:proofErr w:type="spellStart"/>
            <w:r w:rsidRPr="00EC4F8C" w:rsidR="009B2FD2">
              <w:rPr>
                <w:rFonts w:ascii="Arial" w:hAnsi="Arial" w:eastAsia="Arial" w:cs="Arial"/>
                <w:color w:val="000000" w:themeColor="text1"/>
              </w:rPr>
              <w:t>with</w:t>
            </w:r>
            <w:proofErr w:type="spellEnd"/>
            <w:r w:rsidRPr="00EC4F8C" w:rsidR="009B2FD2">
              <w:rPr>
                <w:rFonts w:ascii="Arial" w:hAnsi="Arial" w:eastAsia="Arial" w:cs="Arial"/>
                <w:color w:val="000000" w:themeColor="text1"/>
              </w:rPr>
              <w:t xml:space="preserve"> </w:t>
            </w:r>
            <w:proofErr w:type="spellStart"/>
            <w:r w:rsidRPr="00EC4F8C" w:rsidR="009B2FD2">
              <w:rPr>
                <w:rFonts w:ascii="Arial" w:hAnsi="Arial" w:eastAsia="Arial" w:cs="Arial"/>
                <w:color w:val="000000" w:themeColor="text1"/>
              </w:rPr>
              <w:t>the</w:t>
            </w:r>
            <w:proofErr w:type="spellEnd"/>
            <w:r w:rsidRPr="00EC4F8C" w:rsidR="009B2FD2">
              <w:rPr>
                <w:rFonts w:ascii="Arial" w:hAnsi="Arial" w:eastAsia="Arial" w:cs="Arial"/>
                <w:color w:val="000000" w:themeColor="text1"/>
              </w:rPr>
              <w:t xml:space="preserve"> </w:t>
            </w:r>
            <w:proofErr w:type="spellStart"/>
            <w:r w:rsidRPr="00EC4F8C" w:rsidR="009B2FD2">
              <w:rPr>
                <w:rFonts w:ascii="Arial" w:hAnsi="Arial" w:eastAsia="Arial" w:cs="Arial"/>
                <w:color w:val="000000" w:themeColor="text1"/>
              </w:rPr>
              <w:t>naked</w:t>
            </w:r>
            <w:proofErr w:type="spellEnd"/>
            <w:r w:rsidRPr="00EC4F8C" w:rsidR="009B2FD2">
              <w:rPr>
                <w:rFonts w:ascii="Arial" w:hAnsi="Arial" w:eastAsia="Arial" w:cs="Arial"/>
                <w:color w:val="000000" w:themeColor="text1"/>
              </w:rPr>
              <w:t xml:space="preserve"> </w:t>
            </w:r>
            <w:proofErr w:type="spellStart"/>
            <w:r w:rsidRPr="00EC4F8C" w:rsidR="009B2FD2">
              <w:rPr>
                <w:rFonts w:ascii="Arial" w:hAnsi="Arial" w:eastAsia="Arial" w:cs="Arial"/>
                <w:color w:val="000000" w:themeColor="text1"/>
              </w:rPr>
              <w:t>eye</w:t>
            </w:r>
            <w:proofErr w:type="spellEnd"/>
            <w:r w:rsidRPr="00EC4F8C" w:rsidR="009B2FD2">
              <w:rPr>
                <w:rFonts w:ascii="Arial" w:hAnsi="Arial" w:eastAsia="Arial" w:cs="Arial"/>
                <w:color w:val="000000" w:themeColor="text1"/>
              </w:rPr>
              <w:t xml:space="preserve"> </w:t>
            </w:r>
            <w:r w:rsidRPr="00EC4F8C">
              <w:rPr>
                <w:rFonts w:ascii="Arial" w:hAnsi="Arial" w:eastAsia="Arial" w:cs="Arial"/>
                <w:color w:val="000000" w:themeColor="text1"/>
              </w:rPr>
              <w:t>/</w:t>
            </w:r>
            <w:proofErr w:type="spellStart"/>
            <w:r w:rsidRPr="00EC4F8C">
              <w:rPr>
                <w:rFonts w:ascii="Arial" w:hAnsi="Arial" w:eastAsia="Arial" w:cs="Arial"/>
                <w:color w:val="000000" w:themeColor="text1"/>
              </w:rPr>
              <w:t>machine</w:t>
            </w:r>
            <w:proofErr w:type="spellEnd"/>
            <w:r w:rsidRPr="00EC4F8C">
              <w:rPr>
                <w:rFonts w:ascii="Arial" w:hAnsi="Arial" w:eastAsia="Arial" w:cs="Arial"/>
                <w:color w:val="000000" w:themeColor="text1"/>
              </w:rPr>
              <w:t xml:space="preserve"> </w:t>
            </w:r>
            <w:proofErr w:type="spellStart"/>
            <w:r w:rsidRPr="00EC4F8C">
              <w:rPr>
                <w:rFonts w:ascii="Arial" w:hAnsi="Arial" w:eastAsia="Arial" w:cs="Arial"/>
                <w:color w:val="000000" w:themeColor="text1"/>
              </w:rPr>
              <w:t>reading</w:t>
            </w:r>
            <w:proofErr w:type="spellEnd"/>
          </w:p>
        </w:tc>
        <w:tc>
          <w:tcPr>
            <w:tcW w:w="3402" w:type="dxa"/>
          </w:tcPr>
          <w:p w:rsidRPr="00EC4F8C" w:rsidR="00BA4E88" w:rsidP="00BA4E88" w:rsidRDefault="00BA4E88" w14:paraId="3A03C919" w14:textId="3EE1A1F6">
            <w:pPr>
              <w:spacing w:after="0" w:line="240" w:lineRule="auto"/>
              <w:jc w:val="both"/>
              <w:rPr>
                <w:rFonts w:ascii="Arial" w:hAnsi="Arial" w:eastAsia="Arial" w:cs="Arial"/>
                <w:color w:val="000000" w:themeColor="text1"/>
                <w:lang w:val="en-GB"/>
              </w:rPr>
            </w:pPr>
            <w:r w:rsidRPr="00EC4F8C">
              <w:rPr>
                <w:rFonts w:ascii="Arial" w:hAnsi="Arial" w:eastAsia="Times New Roman" w:cs="Arial"/>
                <w:lang w:val="en-GB"/>
              </w:rPr>
              <w:t>Single defects ≤ 0.</w:t>
            </w:r>
            <w:r w:rsidRPr="00EC4F8C" w:rsidR="009B2FD2">
              <w:rPr>
                <w:rFonts w:ascii="Arial" w:hAnsi="Arial" w:eastAsia="Times New Roman" w:cs="Arial"/>
                <w:lang w:val="en-GB"/>
              </w:rPr>
              <w:t>5</w:t>
            </w:r>
            <w:r w:rsidRPr="00EC4F8C">
              <w:rPr>
                <w:rFonts w:ascii="Arial" w:hAnsi="Arial" w:eastAsia="Times New Roman" w:cs="Arial"/>
                <w:lang w:val="en-GB"/>
              </w:rPr>
              <w:t xml:space="preserve"> mm</w:t>
            </w:r>
            <w:r w:rsidRPr="00EC4F8C">
              <w:rPr>
                <w:rFonts w:ascii="Arial" w:hAnsi="Arial" w:eastAsia="Times New Roman" w:cs="Arial"/>
                <w:vertAlign w:val="superscript"/>
                <w:lang w:val="en-GB"/>
              </w:rPr>
              <w:t>2</w:t>
            </w:r>
            <w:r w:rsidRPr="00EC4F8C" w:rsidR="001851D1">
              <w:rPr>
                <w:rFonts w:ascii="Arial" w:hAnsi="Arial" w:eastAsia="Times New Roman" w:cs="Arial"/>
              </w:rPr>
              <w:t xml:space="preserve">, no </w:t>
            </w:r>
            <w:proofErr w:type="spellStart"/>
            <w:r w:rsidR="00F1526A">
              <w:rPr>
                <w:rFonts w:ascii="Arial" w:hAnsi="Arial" w:eastAsia="Times New Roman" w:cs="Arial"/>
              </w:rPr>
              <w:t>lamination</w:t>
            </w:r>
            <w:proofErr w:type="spellEnd"/>
            <w:r w:rsidRPr="00EC4F8C" w:rsidR="001851D1">
              <w:rPr>
                <w:rFonts w:ascii="Arial" w:hAnsi="Arial" w:eastAsia="Times New Roman" w:cs="Arial"/>
              </w:rPr>
              <w:t xml:space="preserve"> </w:t>
            </w:r>
            <w:proofErr w:type="spellStart"/>
            <w:r w:rsidRPr="00EC4F8C" w:rsidR="001851D1">
              <w:rPr>
                <w:rFonts w:ascii="Arial" w:hAnsi="Arial" w:eastAsia="Times New Roman" w:cs="Arial"/>
              </w:rPr>
              <w:t>defects</w:t>
            </w:r>
            <w:proofErr w:type="spellEnd"/>
            <w:r w:rsidRPr="00EC4F8C" w:rsidR="001851D1">
              <w:rPr>
                <w:rFonts w:ascii="Arial" w:hAnsi="Arial" w:eastAsia="Times New Roman" w:cs="Arial"/>
              </w:rPr>
              <w:t xml:space="preserve"> </w:t>
            </w:r>
            <w:r w:rsidRPr="00EC4F8C" w:rsidR="001851D1">
              <w:rPr>
                <w:rFonts w:ascii="Arial" w:hAnsi="Arial" w:eastAsia="Arial" w:cs="Arial"/>
                <w:color w:val="000000" w:themeColor="text1"/>
                <w:lang w:val="en-GB"/>
              </w:rPr>
              <w:t xml:space="preserve">in the </w:t>
            </w:r>
            <w:r w:rsidRPr="00EC4F8C" w:rsidR="0031013A">
              <w:rPr>
                <w:rFonts w:ascii="Arial" w:hAnsi="Arial" w:eastAsia="Arial" w:cs="Arial"/>
                <w:color w:val="000000" w:themeColor="text1"/>
                <w:lang w:val="en-GB"/>
              </w:rPr>
              <w:t>ph</w:t>
            </w:r>
            <w:r w:rsidRPr="00EC4F8C" w:rsidR="001851D1">
              <w:rPr>
                <w:rFonts w:ascii="Arial" w:hAnsi="Arial" w:eastAsia="Arial" w:cs="Arial"/>
                <w:color w:val="000000" w:themeColor="text1"/>
                <w:lang w:val="en-GB"/>
              </w:rPr>
              <w:t>oto area is acceptable</w:t>
            </w:r>
          </w:p>
        </w:tc>
      </w:tr>
    </w:tbl>
    <w:p w:rsidRPr="00A67D86" w:rsidR="00B94D8E" w:rsidP="748B6B14" w:rsidRDefault="00B94D8E" w14:paraId="258A41BB" w14:textId="44086A91">
      <w:pPr>
        <w:spacing w:after="0" w:line="240" w:lineRule="auto"/>
        <w:jc w:val="both"/>
        <w:rPr>
          <w:rFonts w:ascii="Arial" w:hAnsi="Arial" w:eastAsia="Arial" w:cs="Arial"/>
          <w:color w:val="000000" w:themeColor="text1"/>
          <w:lang w:val="en-GB"/>
        </w:rPr>
      </w:pPr>
    </w:p>
    <w:p w:rsidRPr="00CD007B" w:rsidR="0048195E" w:rsidP="748B6B14" w:rsidRDefault="00B94D8E" w14:paraId="562EC21B" w14:textId="682FA3B5">
      <w:pPr>
        <w:spacing w:after="0" w:line="240" w:lineRule="auto"/>
        <w:jc w:val="both"/>
        <w:rPr>
          <w:rFonts w:ascii="Arial" w:hAnsi="Arial" w:eastAsia="Arial" w:cs="Arial"/>
          <w:color w:val="000000" w:themeColor="text1"/>
          <w:sz w:val="20"/>
          <w:szCs w:val="20"/>
          <w:lang w:val="en-GB"/>
        </w:rPr>
      </w:pPr>
      <w:r w:rsidRPr="00CD007B">
        <w:rPr>
          <w:rFonts w:ascii="Arial" w:hAnsi="Arial" w:eastAsia="Arial" w:cs="Arial"/>
          <w:color w:val="000000" w:themeColor="text1"/>
          <w:lang w:val="en-GB"/>
        </w:rPr>
        <w:t>*</w:t>
      </w:r>
      <w:r w:rsidRPr="00CD007B">
        <w:rPr>
          <w:rFonts w:ascii="Arial" w:hAnsi="Arial" w:eastAsia="Arial" w:cs="Arial"/>
          <w:color w:val="000000" w:themeColor="text1"/>
          <w:sz w:val="20"/>
          <w:szCs w:val="20"/>
          <w:lang w:val="en-GB"/>
        </w:rPr>
        <w:t xml:space="preserve">Technical Drawing is included in Technical specification - Annex No. 1 of the Framework agreement </w:t>
      </w:r>
    </w:p>
    <w:p w:rsidRPr="00CD007B" w:rsidR="00BA4E88" w:rsidP="00BA4E88" w:rsidRDefault="00BA4E88" w14:paraId="74CE2542" w14:textId="146FAC3A">
      <w:pPr>
        <w:pStyle w:val="paragraph"/>
        <w:spacing w:before="0" w:beforeAutospacing="0" w:after="0" w:afterAutospacing="0"/>
        <w:jc w:val="both"/>
        <w:textAlignment w:val="baseline"/>
        <w:rPr>
          <w:rFonts w:ascii="Arial" w:hAnsi="Arial" w:cs="Arial"/>
          <w:sz w:val="18"/>
          <w:szCs w:val="18"/>
        </w:rPr>
      </w:pPr>
      <w:r w:rsidRPr="00CD007B">
        <w:rPr>
          <w:rStyle w:val="normaltextrun"/>
          <w:rFonts w:ascii="Arial" w:hAnsi="Arial" w:cs="Arial"/>
          <w:sz w:val="20"/>
          <w:szCs w:val="20"/>
          <w:lang w:val="en-GB"/>
        </w:rPr>
        <w:t>**   </w:t>
      </w:r>
      <w:r w:rsidRPr="00CD007B" w:rsidR="00841FFF">
        <w:rPr>
          <w:rStyle w:val="normaltextrun"/>
          <w:rFonts w:ascii="Arial" w:hAnsi="Arial" w:cs="Arial"/>
          <w:sz w:val="20"/>
          <w:szCs w:val="20"/>
          <w:lang w:val="en-GB"/>
        </w:rPr>
        <w:t>N</w:t>
      </w:r>
      <w:r w:rsidRPr="00CD007B">
        <w:rPr>
          <w:rStyle w:val="normaltextrun"/>
          <w:rFonts w:ascii="Arial" w:hAnsi="Arial" w:cs="Arial"/>
          <w:sz w:val="20"/>
          <w:szCs w:val="20"/>
          <w:lang w:val="en-GB"/>
        </w:rPr>
        <w:t xml:space="preserve">egative flaking – missing parts of the </w:t>
      </w:r>
      <w:r w:rsidRPr="00CD007B" w:rsidR="00CD007B">
        <w:rPr>
          <w:rStyle w:val="normaltextrun"/>
          <w:rFonts w:ascii="Arial" w:hAnsi="Arial" w:cs="Arial"/>
          <w:sz w:val="20"/>
          <w:szCs w:val="20"/>
          <w:lang w:val="en-GB"/>
        </w:rPr>
        <w:t>transparent window</w:t>
      </w:r>
      <w:r w:rsidRPr="00CD007B">
        <w:rPr>
          <w:rStyle w:val="normaltextrun"/>
          <w:rFonts w:ascii="Arial" w:hAnsi="Arial" w:cs="Arial"/>
          <w:sz w:val="20"/>
          <w:szCs w:val="20"/>
          <w:lang w:val="en-GB"/>
        </w:rPr>
        <w:t> in relation to the defined shape</w:t>
      </w:r>
      <w:r w:rsidRPr="00CD007B">
        <w:rPr>
          <w:rStyle w:val="eop"/>
          <w:rFonts w:ascii="Arial" w:hAnsi="Arial" w:cs="Arial"/>
          <w:sz w:val="20"/>
          <w:szCs w:val="20"/>
        </w:rPr>
        <w:t> </w:t>
      </w:r>
    </w:p>
    <w:p w:rsidRPr="00CD007B" w:rsidR="00BA4E88" w:rsidP="00BA4E88" w:rsidRDefault="00BA4E88" w14:paraId="237850D6" w14:textId="41722784">
      <w:pPr>
        <w:pStyle w:val="paragraph"/>
        <w:spacing w:before="0" w:beforeAutospacing="0" w:after="0" w:afterAutospacing="0"/>
        <w:jc w:val="both"/>
        <w:textAlignment w:val="baseline"/>
        <w:rPr>
          <w:rStyle w:val="eop"/>
          <w:rFonts w:ascii="Arial" w:hAnsi="Arial" w:cs="Arial"/>
          <w:sz w:val="20"/>
          <w:szCs w:val="20"/>
        </w:rPr>
      </w:pPr>
      <w:r w:rsidRPr="00CD007B">
        <w:rPr>
          <w:rStyle w:val="normaltextrun"/>
          <w:rFonts w:ascii="Arial" w:hAnsi="Arial" w:cs="Arial"/>
          <w:sz w:val="20"/>
          <w:szCs w:val="20"/>
          <w:lang w:val="en-GB"/>
        </w:rPr>
        <w:t xml:space="preserve">*** </w:t>
      </w:r>
      <w:r w:rsidRPr="00CD007B" w:rsidR="00841FFF">
        <w:rPr>
          <w:rStyle w:val="normaltextrun"/>
          <w:rFonts w:ascii="Arial" w:hAnsi="Arial" w:cs="Arial"/>
          <w:sz w:val="20"/>
          <w:szCs w:val="20"/>
          <w:lang w:val="en-GB"/>
        </w:rPr>
        <w:t>P</w:t>
      </w:r>
      <w:r w:rsidRPr="00CD007B">
        <w:rPr>
          <w:rStyle w:val="normaltextrun"/>
          <w:rFonts w:ascii="Arial" w:hAnsi="Arial" w:cs="Arial"/>
          <w:sz w:val="20"/>
          <w:szCs w:val="20"/>
          <w:lang w:val="en-GB"/>
        </w:rPr>
        <w:t xml:space="preserve">ositive flaking – parts of the </w:t>
      </w:r>
      <w:r w:rsidRPr="00CD007B" w:rsidR="00CD007B">
        <w:rPr>
          <w:rStyle w:val="normaltextrun"/>
          <w:rFonts w:ascii="Arial" w:hAnsi="Arial" w:cs="Arial"/>
          <w:sz w:val="20"/>
          <w:szCs w:val="20"/>
          <w:lang w:val="en-GB"/>
        </w:rPr>
        <w:t>transparent window</w:t>
      </w:r>
      <w:r w:rsidRPr="00CD007B">
        <w:rPr>
          <w:rStyle w:val="normaltextrun"/>
          <w:rFonts w:ascii="Arial" w:hAnsi="Arial" w:cs="Arial"/>
          <w:sz w:val="20"/>
          <w:szCs w:val="20"/>
          <w:lang w:val="en-GB"/>
        </w:rPr>
        <w:t>, which are over to the defined </w:t>
      </w:r>
      <w:r w:rsidRPr="00CD007B">
        <w:rPr>
          <w:rStyle w:val="contextualspellingandgrammarerror"/>
          <w:rFonts w:ascii="Arial" w:hAnsi="Arial" w:cs="Arial"/>
          <w:sz w:val="20"/>
          <w:szCs w:val="20"/>
          <w:lang w:val="en-GB"/>
        </w:rPr>
        <w:t>shape</w:t>
      </w:r>
      <w:r w:rsidRPr="00CD007B">
        <w:rPr>
          <w:rStyle w:val="eop"/>
          <w:rFonts w:ascii="Arial" w:hAnsi="Arial" w:cs="Arial"/>
          <w:sz w:val="20"/>
          <w:szCs w:val="20"/>
        </w:rPr>
        <w:t> </w:t>
      </w:r>
    </w:p>
    <w:p w:rsidRPr="00A67D86" w:rsidR="00A56B15" w:rsidP="00BA4E88" w:rsidRDefault="00A56B15" w14:paraId="7776312E" w14:textId="0C499778">
      <w:pPr>
        <w:pStyle w:val="paragraph"/>
        <w:spacing w:before="0" w:beforeAutospacing="0" w:after="0" w:afterAutospacing="0"/>
        <w:jc w:val="both"/>
        <w:textAlignment w:val="baseline"/>
        <w:rPr>
          <w:rStyle w:val="eop"/>
          <w:rFonts w:ascii="Arial" w:hAnsi="Arial" w:cs="Arial"/>
          <w:color w:val="000000"/>
          <w:sz w:val="20"/>
          <w:szCs w:val="20"/>
          <w:highlight w:val="yellow"/>
        </w:rPr>
      </w:pPr>
    </w:p>
    <w:p w:rsidR="00BA4E88" w:rsidP="748B6B14" w:rsidRDefault="00A56B15" w14:paraId="136069F9" w14:textId="1315864C">
      <w:pPr>
        <w:spacing w:after="0" w:line="240" w:lineRule="auto"/>
        <w:jc w:val="both"/>
        <w:rPr>
          <w:rFonts w:ascii="Arial" w:hAnsi="Arial" w:eastAsia="Arial" w:cs="Arial"/>
          <w:color w:val="000000"/>
          <w:spacing w:val="4"/>
        </w:rPr>
      </w:pPr>
      <w:r w:rsidRPr="00CD007B">
        <w:rPr>
          <w:rFonts w:ascii="Arial" w:hAnsi="Arial" w:eastAsia="Arial" w:cs="Arial"/>
          <w:color w:val="000000" w:themeColor="text1"/>
          <w:lang w:val="en-GB"/>
        </w:rPr>
        <w:t>Measuring device</w:t>
      </w:r>
      <w:r w:rsidRPr="00CD007B" w:rsidR="000765AB">
        <w:rPr>
          <w:rFonts w:ascii="Arial" w:hAnsi="Arial" w:eastAsia="Arial" w:cs="Arial"/>
          <w:color w:val="000000" w:themeColor="text1"/>
          <w:lang w:val="en-GB"/>
        </w:rPr>
        <w:t xml:space="preserve"> is a transparent control </w:t>
      </w:r>
      <w:r w:rsidRPr="00CD007B" w:rsidR="00546378">
        <w:rPr>
          <w:rFonts w:ascii="Arial" w:hAnsi="Arial" w:eastAsia="Arial" w:cs="Arial"/>
          <w:color w:val="000000" w:themeColor="text1"/>
          <w:lang w:val="en-GB"/>
        </w:rPr>
        <w:t>film</w:t>
      </w:r>
      <w:r w:rsidRPr="00CD007B" w:rsidR="00841FFF">
        <w:rPr>
          <w:rFonts w:ascii="Arial" w:hAnsi="Arial" w:eastAsia="Arial" w:cs="Arial"/>
          <w:color w:val="000000" w:themeColor="text1"/>
          <w:lang w:val="en-GB"/>
        </w:rPr>
        <w:t xml:space="preserve"> with printed sheet edges, register marks, </w:t>
      </w:r>
      <w:r w:rsidRPr="00CD007B" w:rsidR="00F1526A">
        <w:rPr>
          <w:rFonts w:ascii="Arial" w:hAnsi="Arial" w:eastAsia="Arial" w:cs="Arial"/>
          <w:color w:val="000000" w:themeColor="text1"/>
          <w:lang w:val="en-GB"/>
        </w:rPr>
        <w:t>transparent window</w:t>
      </w:r>
      <w:r w:rsidRPr="00CD007B" w:rsidR="00841FFF">
        <w:rPr>
          <w:rFonts w:ascii="Arial" w:hAnsi="Arial" w:eastAsia="Arial" w:cs="Arial"/>
          <w:color w:val="000000" w:themeColor="text1"/>
          <w:lang w:val="en-GB"/>
        </w:rPr>
        <w:t xml:space="preserve"> </w:t>
      </w:r>
      <w:proofErr w:type="spellStart"/>
      <w:r w:rsidRPr="00CD007B" w:rsidR="00841FFF">
        <w:rPr>
          <w:rFonts w:ascii="Arial" w:hAnsi="Arial" w:eastAsia="Arial" w:cs="Arial"/>
          <w:color w:val="000000"/>
          <w:w w:val="99"/>
        </w:rPr>
        <w:t>positions</w:t>
      </w:r>
      <w:proofErr w:type="spellEnd"/>
      <w:r w:rsidRPr="00CD007B" w:rsidR="00841FFF">
        <w:rPr>
          <w:rFonts w:ascii="Arial" w:hAnsi="Arial" w:eastAsia="Arial" w:cs="Arial"/>
          <w:color w:val="000000"/>
          <w:w w:val="99"/>
        </w:rPr>
        <w:t xml:space="preserve"> and </w:t>
      </w:r>
      <w:proofErr w:type="spellStart"/>
      <w:r w:rsidRPr="00CD007B" w:rsidR="00546378">
        <w:rPr>
          <w:rFonts w:ascii="Arial" w:hAnsi="Arial" w:eastAsia="Arial" w:cs="Arial"/>
          <w:color w:val="000000"/>
          <w:w w:val="99"/>
        </w:rPr>
        <w:t>according</w:t>
      </w:r>
      <w:proofErr w:type="spellEnd"/>
      <w:r w:rsidRPr="00CD007B" w:rsidR="00546378">
        <w:rPr>
          <w:rFonts w:ascii="Arial" w:hAnsi="Arial" w:eastAsia="Arial" w:cs="Arial"/>
          <w:color w:val="000000"/>
          <w:w w:val="99"/>
        </w:rPr>
        <w:t xml:space="preserve"> </w:t>
      </w:r>
      <w:proofErr w:type="spellStart"/>
      <w:r w:rsidRPr="00CD007B" w:rsidR="00546378">
        <w:rPr>
          <w:rFonts w:ascii="Arial" w:hAnsi="Arial" w:eastAsia="Arial" w:cs="Arial"/>
          <w:color w:val="000000"/>
          <w:w w:val="99"/>
        </w:rPr>
        <w:t>the</w:t>
      </w:r>
      <w:proofErr w:type="spellEnd"/>
      <w:r w:rsidRPr="00CD007B" w:rsidR="00546378">
        <w:rPr>
          <w:rFonts w:ascii="Arial" w:hAnsi="Arial" w:eastAsia="Arial" w:cs="Arial"/>
          <w:color w:val="000000"/>
          <w:w w:val="99"/>
        </w:rPr>
        <w:t xml:space="preserve"> </w:t>
      </w:r>
      <w:proofErr w:type="spellStart"/>
      <w:r w:rsidRPr="00CD007B" w:rsidR="00546378">
        <w:rPr>
          <w:rFonts w:ascii="Arial" w:hAnsi="Arial" w:eastAsia="Arial" w:cs="Arial"/>
          <w:color w:val="000000"/>
          <w:w w:val="99"/>
        </w:rPr>
        <w:t>Technical</w:t>
      </w:r>
      <w:proofErr w:type="spellEnd"/>
      <w:r w:rsidRPr="00CD007B" w:rsidR="00546378">
        <w:rPr>
          <w:rFonts w:ascii="Arial" w:hAnsi="Arial" w:eastAsia="Arial" w:cs="Arial"/>
          <w:color w:val="000000"/>
          <w:w w:val="99"/>
        </w:rPr>
        <w:t xml:space="preserve"> </w:t>
      </w:r>
      <w:proofErr w:type="spellStart"/>
      <w:r w:rsidRPr="00CD007B" w:rsidR="00546378">
        <w:rPr>
          <w:rFonts w:ascii="Arial" w:hAnsi="Arial" w:eastAsia="Arial" w:cs="Arial"/>
          <w:color w:val="000000"/>
          <w:w w:val="99"/>
        </w:rPr>
        <w:t>Drawing</w:t>
      </w:r>
      <w:proofErr w:type="spellEnd"/>
      <w:r w:rsidRPr="00CD007B" w:rsidR="00841FFF">
        <w:rPr>
          <w:rFonts w:ascii="Arial" w:hAnsi="Arial" w:eastAsia="Arial" w:cs="Arial"/>
          <w:color w:val="000000"/>
          <w:spacing w:val="4"/>
        </w:rPr>
        <w:t>.</w:t>
      </w:r>
      <w:r w:rsidRPr="00CD007B" w:rsidR="0019212A">
        <w:rPr>
          <w:rFonts w:ascii="Arial" w:hAnsi="Arial" w:eastAsia="Arial" w:cs="Arial"/>
          <w:color w:val="000000"/>
          <w:spacing w:val="4"/>
        </w:rPr>
        <w:t xml:space="preserve"> </w:t>
      </w:r>
      <w:proofErr w:type="spellStart"/>
      <w:r w:rsidRPr="00CD007B" w:rsidR="00841FFF">
        <w:rPr>
          <w:rFonts w:ascii="Arial" w:hAnsi="Arial" w:eastAsia="Arial" w:cs="Arial"/>
          <w:color w:val="000000"/>
          <w:spacing w:val="4"/>
        </w:rPr>
        <w:t>The</w:t>
      </w:r>
      <w:proofErr w:type="spellEnd"/>
      <w:r w:rsidRPr="00CD007B" w:rsidR="00841FFF">
        <w:rPr>
          <w:rFonts w:ascii="Arial" w:hAnsi="Arial" w:eastAsia="Arial" w:cs="Arial"/>
          <w:color w:val="000000"/>
          <w:spacing w:val="4"/>
        </w:rPr>
        <w:t xml:space="preserve"> </w:t>
      </w:r>
      <w:proofErr w:type="spellStart"/>
      <w:r w:rsidRPr="00CD007B" w:rsidR="00841FFF">
        <w:rPr>
          <w:rFonts w:ascii="Arial" w:hAnsi="Arial" w:eastAsia="Arial" w:cs="Arial"/>
          <w:color w:val="000000"/>
          <w:spacing w:val="4"/>
        </w:rPr>
        <w:t>measuring</w:t>
      </w:r>
      <w:proofErr w:type="spellEnd"/>
      <w:r w:rsidRPr="00CD007B" w:rsidR="00841FFF">
        <w:rPr>
          <w:rFonts w:ascii="Arial" w:hAnsi="Arial" w:eastAsia="Arial" w:cs="Arial"/>
          <w:color w:val="000000"/>
          <w:spacing w:val="4"/>
        </w:rPr>
        <w:t xml:space="preserve"> </w:t>
      </w:r>
      <w:proofErr w:type="spellStart"/>
      <w:r w:rsidRPr="00CD007B" w:rsidR="00841FFF">
        <w:rPr>
          <w:rFonts w:ascii="Arial" w:hAnsi="Arial" w:eastAsia="Arial" w:cs="Arial"/>
          <w:color w:val="000000"/>
          <w:spacing w:val="4"/>
        </w:rPr>
        <w:t>device</w:t>
      </w:r>
      <w:proofErr w:type="spellEnd"/>
      <w:r w:rsidRPr="00CD007B" w:rsidR="00841FFF">
        <w:rPr>
          <w:rFonts w:ascii="Arial" w:hAnsi="Arial" w:eastAsia="Arial" w:cs="Arial"/>
          <w:color w:val="000000"/>
          <w:spacing w:val="4"/>
        </w:rPr>
        <w:t xml:space="preserve"> </w:t>
      </w:r>
      <w:proofErr w:type="spellStart"/>
      <w:r w:rsidRPr="00CD007B" w:rsidR="00841FFF">
        <w:rPr>
          <w:rFonts w:ascii="Arial" w:hAnsi="Arial" w:eastAsia="Arial" w:cs="Arial"/>
          <w:color w:val="000000"/>
          <w:spacing w:val="4"/>
        </w:rPr>
        <w:t>will</w:t>
      </w:r>
      <w:proofErr w:type="spellEnd"/>
      <w:r w:rsidRPr="00CD007B" w:rsidR="00841FFF">
        <w:rPr>
          <w:rFonts w:ascii="Arial" w:hAnsi="Arial" w:eastAsia="Arial" w:cs="Arial"/>
          <w:color w:val="000000"/>
          <w:spacing w:val="4"/>
        </w:rPr>
        <w:t xml:space="preserve"> </w:t>
      </w:r>
      <w:proofErr w:type="spellStart"/>
      <w:r w:rsidRPr="00CD007B" w:rsidR="00841FFF">
        <w:rPr>
          <w:rFonts w:ascii="Arial" w:hAnsi="Arial" w:eastAsia="Arial" w:cs="Arial"/>
          <w:color w:val="000000"/>
          <w:spacing w:val="4"/>
        </w:rPr>
        <w:t>be</w:t>
      </w:r>
      <w:proofErr w:type="spellEnd"/>
      <w:r w:rsidRPr="00CD007B" w:rsidR="00841FFF">
        <w:rPr>
          <w:rFonts w:ascii="Arial" w:hAnsi="Arial" w:eastAsia="Arial" w:cs="Arial"/>
          <w:color w:val="000000"/>
          <w:spacing w:val="4"/>
        </w:rPr>
        <w:t xml:space="preserve"> made by </w:t>
      </w:r>
      <w:proofErr w:type="spellStart"/>
      <w:r w:rsidRPr="00CD007B" w:rsidR="00841FFF">
        <w:rPr>
          <w:rFonts w:ascii="Arial" w:hAnsi="Arial" w:eastAsia="Arial" w:cs="Arial"/>
          <w:color w:val="000000"/>
          <w:spacing w:val="4"/>
        </w:rPr>
        <w:t>the</w:t>
      </w:r>
      <w:proofErr w:type="spellEnd"/>
      <w:r w:rsidRPr="00CD007B" w:rsidR="00841FFF">
        <w:rPr>
          <w:rFonts w:ascii="Arial" w:hAnsi="Arial" w:eastAsia="Arial" w:cs="Arial"/>
          <w:color w:val="000000"/>
          <w:spacing w:val="4"/>
        </w:rPr>
        <w:t xml:space="preserve"> </w:t>
      </w:r>
      <w:proofErr w:type="spellStart"/>
      <w:r w:rsidRPr="00CD007B" w:rsidR="00841FFF">
        <w:rPr>
          <w:rFonts w:ascii="Arial" w:hAnsi="Arial" w:eastAsia="Arial" w:cs="Arial"/>
          <w:color w:val="000000"/>
          <w:spacing w:val="4"/>
        </w:rPr>
        <w:t>Contractor</w:t>
      </w:r>
      <w:proofErr w:type="spellEnd"/>
      <w:r w:rsidRPr="00CD007B" w:rsidR="00841FFF">
        <w:rPr>
          <w:rFonts w:ascii="Arial" w:hAnsi="Arial" w:eastAsia="Arial" w:cs="Arial"/>
          <w:color w:val="000000"/>
          <w:spacing w:val="4"/>
        </w:rPr>
        <w:t xml:space="preserve"> and </w:t>
      </w:r>
      <w:proofErr w:type="spellStart"/>
      <w:r w:rsidRPr="00CD007B" w:rsidR="00841FFF">
        <w:rPr>
          <w:rFonts w:ascii="Arial" w:hAnsi="Arial" w:eastAsia="Arial" w:cs="Arial"/>
          <w:color w:val="000000"/>
          <w:spacing w:val="4"/>
        </w:rPr>
        <w:t>provided</w:t>
      </w:r>
      <w:proofErr w:type="spellEnd"/>
      <w:r w:rsidRPr="00CD007B" w:rsidR="00841FFF">
        <w:rPr>
          <w:rFonts w:ascii="Arial" w:hAnsi="Arial" w:eastAsia="Arial" w:cs="Arial"/>
          <w:color w:val="000000"/>
          <w:spacing w:val="4"/>
        </w:rPr>
        <w:t xml:space="preserve"> to </w:t>
      </w:r>
      <w:proofErr w:type="spellStart"/>
      <w:r w:rsidRPr="00CD007B" w:rsidR="00841FFF">
        <w:rPr>
          <w:rFonts w:ascii="Arial" w:hAnsi="Arial" w:eastAsia="Arial" w:cs="Arial"/>
          <w:color w:val="000000"/>
          <w:spacing w:val="4"/>
        </w:rPr>
        <w:t>the</w:t>
      </w:r>
      <w:proofErr w:type="spellEnd"/>
      <w:r w:rsidRPr="00CD007B" w:rsidR="00841FFF">
        <w:rPr>
          <w:rFonts w:ascii="Arial" w:hAnsi="Arial" w:eastAsia="Arial" w:cs="Arial"/>
          <w:color w:val="000000"/>
          <w:spacing w:val="4"/>
        </w:rPr>
        <w:t xml:space="preserve"> </w:t>
      </w:r>
      <w:proofErr w:type="spellStart"/>
      <w:r w:rsidRPr="00CD007B" w:rsidR="00CD007B">
        <w:rPr>
          <w:rFonts w:ascii="Arial" w:hAnsi="Arial" w:eastAsia="Arial" w:cs="Arial"/>
          <w:color w:val="000000"/>
          <w:spacing w:val="4"/>
        </w:rPr>
        <w:t>Client</w:t>
      </w:r>
      <w:proofErr w:type="spellEnd"/>
      <w:r w:rsidRPr="00CD007B" w:rsidR="00841FFF">
        <w:rPr>
          <w:rFonts w:ascii="Arial" w:hAnsi="Arial" w:eastAsia="Arial" w:cs="Arial"/>
          <w:color w:val="000000"/>
          <w:spacing w:val="4"/>
        </w:rPr>
        <w:t xml:space="preserve"> </w:t>
      </w:r>
      <w:proofErr w:type="spellStart"/>
      <w:r w:rsidRPr="00CD007B" w:rsidR="00841FFF">
        <w:rPr>
          <w:rFonts w:ascii="Arial" w:hAnsi="Arial" w:eastAsia="Arial" w:cs="Arial"/>
          <w:color w:val="000000"/>
          <w:spacing w:val="4"/>
        </w:rPr>
        <w:t>before</w:t>
      </w:r>
      <w:proofErr w:type="spellEnd"/>
      <w:r w:rsidRPr="00CD007B" w:rsidR="00841FFF">
        <w:rPr>
          <w:rFonts w:ascii="Arial" w:hAnsi="Arial" w:eastAsia="Arial" w:cs="Arial"/>
          <w:color w:val="000000"/>
          <w:spacing w:val="4"/>
        </w:rPr>
        <w:t xml:space="preserve"> </w:t>
      </w:r>
      <w:proofErr w:type="spellStart"/>
      <w:r w:rsidRPr="00CD007B" w:rsidR="00841FFF">
        <w:rPr>
          <w:rFonts w:ascii="Arial" w:hAnsi="Arial" w:eastAsia="Arial" w:cs="Arial"/>
          <w:color w:val="000000"/>
          <w:spacing w:val="4"/>
        </w:rPr>
        <w:t>the</w:t>
      </w:r>
      <w:proofErr w:type="spellEnd"/>
      <w:r w:rsidRPr="00CD007B" w:rsidR="00841FFF">
        <w:rPr>
          <w:rFonts w:ascii="Arial" w:hAnsi="Arial" w:eastAsia="Arial" w:cs="Arial"/>
          <w:color w:val="000000"/>
          <w:spacing w:val="4"/>
        </w:rPr>
        <w:t xml:space="preserve"> </w:t>
      </w:r>
      <w:proofErr w:type="spellStart"/>
      <w:r w:rsidRPr="00CD007B" w:rsidR="00841FFF">
        <w:rPr>
          <w:rFonts w:ascii="Arial" w:hAnsi="Arial" w:eastAsia="Arial" w:cs="Arial"/>
          <w:color w:val="000000"/>
          <w:spacing w:val="4"/>
        </w:rPr>
        <w:t>first</w:t>
      </w:r>
      <w:proofErr w:type="spellEnd"/>
      <w:r w:rsidRPr="00CD007B" w:rsidR="00841FFF">
        <w:rPr>
          <w:rFonts w:ascii="Arial" w:hAnsi="Arial" w:eastAsia="Arial" w:cs="Arial"/>
          <w:color w:val="000000"/>
          <w:spacing w:val="4"/>
        </w:rPr>
        <w:t xml:space="preserve"> </w:t>
      </w:r>
      <w:proofErr w:type="spellStart"/>
      <w:r w:rsidRPr="00CD007B" w:rsidR="00841FFF">
        <w:rPr>
          <w:rFonts w:ascii="Arial" w:hAnsi="Arial" w:eastAsia="Arial" w:cs="Arial"/>
          <w:color w:val="000000"/>
          <w:spacing w:val="4"/>
        </w:rPr>
        <w:t>delivery</w:t>
      </w:r>
      <w:proofErr w:type="spellEnd"/>
      <w:r w:rsidRPr="00CD007B" w:rsidR="00841FFF">
        <w:rPr>
          <w:rFonts w:ascii="Arial" w:hAnsi="Arial" w:eastAsia="Arial" w:cs="Arial"/>
          <w:color w:val="000000"/>
          <w:spacing w:val="4"/>
        </w:rPr>
        <w:t>.</w:t>
      </w:r>
    </w:p>
    <w:p w:rsidR="00F1526A" w:rsidP="748B6B14" w:rsidRDefault="00F1526A" w14:paraId="6CCEC3E4" w14:textId="533E0421">
      <w:pPr>
        <w:spacing w:after="0" w:line="240" w:lineRule="auto"/>
        <w:jc w:val="both"/>
        <w:rPr>
          <w:rFonts w:ascii="Arial" w:hAnsi="Arial" w:eastAsia="Arial" w:cs="Arial"/>
          <w:color w:val="000000"/>
          <w:spacing w:val="4"/>
        </w:rPr>
      </w:pPr>
    </w:p>
    <w:p w:rsidRPr="00A67D86" w:rsidR="00F1526A" w:rsidP="748B6B14" w:rsidRDefault="00F1526A" w14:paraId="0D313B09" w14:textId="471073B2">
      <w:pPr>
        <w:spacing w:after="0" w:line="240" w:lineRule="auto"/>
        <w:jc w:val="both"/>
        <w:rPr>
          <w:rFonts w:ascii="Arial" w:hAnsi="Arial" w:eastAsia="Arial" w:cs="Arial"/>
          <w:color w:val="000000" w:themeColor="text1"/>
          <w:lang w:val="en-GB"/>
        </w:rPr>
      </w:pPr>
      <w:proofErr w:type="spellStart"/>
      <w:r>
        <w:rPr>
          <w:rFonts w:ascii="Arial" w:hAnsi="Arial" w:eastAsia="Arial" w:cs="Arial"/>
          <w:color w:val="000000"/>
          <w:spacing w:val="4"/>
        </w:rPr>
        <w:t>The</w:t>
      </w:r>
      <w:proofErr w:type="spellEnd"/>
      <w:r>
        <w:rPr>
          <w:rFonts w:ascii="Arial" w:hAnsi="Arial" w:eastAsia="Arial" w:cs="Arial"/>
          <w:color w:val="000000"/>
          <w:spacing w:val="4"/>
        </w:rPr>
        <w:t xml:space="preserve"> table </w:t>
      </w:r>
      <w:proofErr w:type="spellStart"/>
      <w:r>
        <w:rPr>
          <w:rFonts w:ascii="Arial" w:hAnsi="Arial" w:eastAsia="Arial" w:cs="Arial"/>
          <w:color w:val="000000"/>
          <w:spacing w:val="4"/>
        </w:rPr>
        <w:t>of</w:t>
      </w:r>
      <w:proofErr w:type="spellEnd"/>
      <w:r>
        <w:rPr>
          <w:rFonts w:ascii="Arial" w:hAnsi="Arial" w:eastAsia="Arial" w:cs="Arial"/>
          <w:color w:val="000000"/>
          <w:spacing w:val="4"/>
        </w:rPr>
        <w:t xml:space="preserve"> limit </w:t>
      </w:r>
      <w:proofErr w:type="spellStart"/>
      <w:r>
        <w:rPr>
          <w:rFonts w:ascii="Arial" w:hAnsi="Arial" w:eastAsia="Arial" w:cs="Arial"/>
          <w:color w:val="000000"/>
          <w:spacing w:val="4"/>
        </w:rPr>
        <w:t>values</w:t>
      </w:r>
      <w:proofErr w:type="spellEnd"/>
      <w:r>
        <w:rPr>
          <w:rFonts w:ascii="Arial" w:hAnsi="Arial" w:eastAsia="Arial" w:cs="Arial"/>
          <w:color w:val="000000"/>
          <w:spacing w:val="4"/>
        </w:rPr>
        <w:t xml:space="preserve"> </w:t>
      </w:r>
      <w:proofErr w:type="spellStart"/>
      <w:r w:rsidRPr="00F1526A">
        <w:rPr>
          <w:rFonts w:ascii="Arial" w:hAnsi="Arial" w:eastAsia="Arial" w:cs="Arial"/>
          <w:color w:val="000000"/>
          <w:spacing w:val="4"/>
        </w:rPr>
        <w:t>the</w:t>
      </w:r>
      <w:proofErr w:type="spellEnd"/>
      <w:r w:rsidRPr="00F1526A">
        <w:rPr>
          <w:rFonts w:ascii="Arial" w:hAnsi="Arial" w:eastAsia="Arial" w:cs="Arial"/>
          <w:color w:val="000000"/>
          <w:spacing w:val="4"/>
        </w:rPr>
        <w:t xml:space="preserve"> </w:t>
      </w:r>
      <w:proofErr w:type="spellStart"/>
      <w:r w:rsidRPr="00F1526A">
        <w:rPr>
          <w:rFonts w:ascii="Arial" w:hAnsi="Arial" w:eastAsia="Arial" w:cs="Arial"/>
          <w:color w:val="000000"/>
          <w:spacing w:val="4"/>
        </w:rPr>
        <w:t>proposal</w:t>
      </w:r>
      <w:proofErr w:type="spellEnd"/>
      <w:r w:rsidRPr="00F1526A">
        <w:rPr>
          <w:rFonts w:ascii="Arial" w:hAnsi="Arial" w:eastAsia="Arial" w:cs="Arial"/>
          <w:color w:val="000000"/>
          <w:spacing w:val="4"/>
        </w:rPr>
        <w:t xml:space="preserve"> </w:t>
      </w:r>
      <w:proofErr w:type="spellStart"/>
      <w:r w:rsidRPr="00F1526A">
        <w:rPr>
          <w:rFonts w:ascii="Arial" w:hAnsi="Arial" w:eastAsia="Arial" w:cs="Arial"/>
          <w:color w:val="000000"/>
          <w:spacing w:val="4"/>
        </w:rPr>
        <w:t>can</w:t>
      </w:r>
      <w:proofErr w:type="spellEnd"/>
      <w:r w:rsidRPr="00F1526A">
        <w:rPr>
          <w:rFonts w:ascii="Arial" w:hAnsi="Arial" w:eastAsia="Arial" w:cs="Arial"/>
          <w:color w:val="000000"/>
          <w:spacing w:val="4"/>
        </w:rPr>
        <w:t xml:space="preserve"> </w:t>
      </w:r>
      <w:proofErr w:type="spellStart"/>
      <w:r w:rsidRPr="00F1526A">
        <w:rPr>
          <w:rFonts w:ascii="Arial" w:hAnsi="Arial" w:eastAsia="Arial" w:cs="Arial"/>
          <w:color w:val="000000"/>
          <w:spacing w:val="4"/>
        </w:rPr>
        <w:t>be</w:t>
      </w:r>
      <w:proofErr w:type="spellEnd"/>
      <w:r w:rsidRPr="00F1526A">
        <w:rPr>
          <w:rFonts w:ascii="Arial" w:hAnsi="Arial" w:eastAsia="Arial" w:cs="Arial"/>
          <w:color w:val="000000"/>
          <w:spacing w:val="4"/>
        </w:rPr>
        <w:t xml:space="preserve"> </w:t>
      </w:r>
      <w:proofErr w:type="spellStart"/>
      <w:r w:rsidRPr="00F1526A">
        <w:rPr>
          <w:rFonts w:ascii="Arial" w:hAnsi="Arial" w:eastAsia="Arial" w:cs="Arial"/>
          <w:color w:val="000000"/>
          <w:spacing w:val="4"/>
        </w:rPr>
        <w:t>supplemented</w:t>
      </w:r>
      <w:proofErr w:type="spellEnd"/>
      <w:r w:rsidRPr="00F1526A">
        <w:rPr>
          <w:rFonts w:ascii="Arial" w:hAnsi="Arial" w:eastAsia="Arial" w:cs="Arial"/>
          <w:color w:val="000000"/>
          <w:spacing w:val="4"/>
        </w:rPr>
        <w:t>/</w:t>
      </w:r>
      <w:proofErr w:type="spellStart"/>
      <w:r w:rsidRPr="00F1526A">
        <w:rPr>
          <w:rFonts w:ascii="Arial" w:hAnsi="Arial" w:eastAsia="Arial" w:cs="Arial"/>
          <w:color w:val="000000"/>
          <w:spacing w:val="4"/>
        </w:rPr>
        <w:t>modified</w:t>
      </w:r>
      <w:proofErr w:type="spellEnd"/>
      <w:r w:rsidRPr="00F1526A">
        <w:rPr>
          <w:rFonts w:ascii="Arial" w:hAnsi="Arial" w:eastAsia="Arial" w:cs="Arial"/>
          <w:color w:val="000000"/>
          <w:spacing w:val="4"/>
        </w:rPr>
        <w:t xml:space="preserve"> </w:t>
      </w:r>
      <w:proofErr w:type="spellStart"/>
      <w:r>
        <w:rPr>
          <w:rFonts w:ascii="Arial" w:hAnsi="Arial" w:eastAsia="Arial" w:cs="Arial"/>
          <w:color w:val="000000"/>
          <w:spacing w:val="4"/>
        </w:rPr>
        <w:t>only</w:t>
      </w:r>
      <w:proofErr w:type="spellEnd"/>
      <w:r>
        <w:rPr>
          <w:rFonts w:ascii="Arial" w:hAnsi="Arial" w:eastAsia="Arial" w:cs="Arial"/>
          <w:color w:val="000000"/>
          <w:spacing w:val="4"/>
        </w:rPr>
        <w:t xml:space="preserve"> </w:t>
      </w:r>
      <w:proofErr w:type="spellStart"/>
      <w:r w:rsidRPr="00F1526A">
        <w:rPr>
          <w:rFonts w:ascii="Arial" w:hAnsi="Arial" w:eastAsia="Arial" w:cs="Arial"/>
          <w:color w:val="000000"/>
          <w:spacing w:val="4"/>
        </w:rPr>
        <w:t>after</w:t>
      </w:r>
      <w:proofErr w:type="spellEnd"/>
      <w:r w:rsidRPr="00F1526A">
        <w:rPr>
          <w:rFonts w:ascii="Arial" w:hAnsi="Arial" w:eastAsia="Arial" w:cs="Arial"/>
          <w:color w:val="000000"/>
          <w:spacing w:val="4"/>
        </w:rPr>
        <w:t xml:space="preserve"> </w:t>
      </w:r>
      <w:proofErr w:type="spellStart"/>
      <w:r w:rsidRPr="00F1526A">
        <w:rPr>
          <w:rFonts w:ascii="Arial" w:hAnsi="Arial" w:eastAsia="Arial" w:cs="Arial"/>
          <w:color w:val="000000"/>
          <w:spacing w:val="4"/>
        </w:rPr>
        <w:t>the</w:t>
      </w:r>
      <w:proofErr w:type="spellEnd"/>
      <w:r w:rsidRPr="00F1526A">
        <w:rPr>
          <w:rFonts w:ascii="Arial" w:hAnsi="Arial" w:eastAsia="Arial" w:cs="Arial"/>
          <w:color w:val="000000"/>
          <w:spacing w:val="4"/>
        </w:rPr>
        <w:t xml:space="preserve"> </w:t>
      </w:r>
      <w:proofErr w:type="spellStart"/>
      <w:r w:rsidRPr="00F1526A">
        <w:rPr>
          <w:rFonts w:ascii="Arial" w:hAnsi="Arial" w:eastAsia="Arial" w:cs="Arial"/>
          <w:color w:val="000000"/>
          <w:spacing w:val="4"/>
        </w:rPr>
        <w:t>agreement</w:t>
      </w:r>
      <w:proofErr w:type="spellEnd"/>
      <w:r w:rsidRPr="00F1526A">
        <w:rPr>
          <w:rFonts w:ascii="Arial" w:hAnsi="Arial" w:eastAsia="Arial" w:cs="Arial"/>
          <w:color w:val="000000"/>
          <w:spacing w:val="4"/>
        </w:rPr>
        <w:t xml:space="preserve"> </w:t>
      </w:r>
      <w:proofErr w:type="spellStart"/>
      <w:r w:rsidRPr="00F1526A">
        <w:rPr>
          <w:rFonts w:ascii="Arial" w:hAnsi="Arial" w:eastAsia="Arial" w:cs="Arial"/>
          <w:color w:val="000000"/>
          <w:spacing w:val="4"/>
        </w:rPr>
        <w:t>of</w:t>
      </w:r>
      <w:proofErr w:type="spellEnd"/>
      <w:r w:rsidRPr="00F1526A">
        <w:rPr>
          <w:rFonts w:ascii="Arial" w:hAnsi="Arial" w:eastAsia="Arial" w:cs="Arial"/>
          <w:color w:val="000000"/>
          <w:spacing w:val="4"/>
        </w:rPr>
        <w:t xml:space="preserve"> </w:t>
      </w:r>
      <w:proofErr w:type="spellStart"/>
      <w:r w:rsidRPr="00F1526A">
        <w:rPr>
          <w:rFonts w:ascii="Arial" w:hAnsi="Arial" w:eastAsia="Arial" w:cs="Arial"/>
          <w:color w:val="000000"/>
          <w:spacing w:val="4"/>
        </w:rPr>
        <w:t>both</w:t>
      </w:r>
      <w:proofErr w:type="spellEnd"/>
      <w:r w:rsidRPr="00F1526A">
        <w:rPr>
          <w:rFonts w:ascii="Arial" w:hAnsi="Arial" w:eastAsia="Arial" w:cs="Arial"/>
          <w:color w:val="000000"/>
          <w:spacing w:val="4"/>
        </w:rPr>
        <w:t xml:space="preserve"> </w:t>
      </w:r>
      <w:proofErr w:type="spellStart"/>
      <w:r w:rsidRPr="00F1526A">
        <w:rPr>
          <w:rFonts w:ascii="Arial" w:hAnsi="Arial" w:eastAsia="Arial" w:cs="Arial"/>
          <w:color w:val="000000"/>
          <w:spacing w:val="4"/>
        </w:rPr>
        <w:t>parties</w:t>
      </w:r>
      <w:proofErr w:type="spellEnd"/>
      <w:r w:rsidRPr="00F1526A">
        <w:rPr>
          <w:rFonts w:ascii="Arial" w:hAnsi="Arial" w:eastAsia="Arial" w:cs="Arial"/>
          <w:color w:val="000000"/>
          <w:spacing w:val="4"/>
        </w:rPr>
        <w:t xml:space="preserve">, </w:t>
      </w:r>
      <w:proofErr w:type="spellStart"/>
      <w:r>
        <w:rPr>
          <w:rFonts w:ascii="Arial" w:hAnsi="Arial" w:eastAsia="Arial" w:cs="Arial"/>
          <w:color w:val="000000"/>
          <w:spacing w:val="4"/>
        </w:rPr>
        <w:t>regarding</w:t>
      </w:r>
      <w:proofErr w:type="spellEnd"/>
      <w:r w:rsidRPr="00F1526A">
        <w:rPr>
          <w:rFonts w:ascii="Arial" w:hAnsi="Arial" w:eastAsia="Arial" w:cs="Arial"/>
          <w:color w:val="000000"/>
          <w:spacing w:val="4"/>
        </w:rPr>
        <w:t xml:space="preserve"> </w:t>
      </w:r>
      <w:proofErr w:type="spellStart"/>
      <w:r w:rsidRPr="00F1526A">
        <w:rPr>
          <w:rFonts w:ascii="Arial" w:hAnsi="Arial" w:eastAsia="Arial" w:cs="Arial"/>
          <w:color w:val="000000"/>
          <w:spacing w:val="4"/>
        </w:rPr>
        <w:t>the</w:t>
      </w:r>
      <w:proofErr w:type="spellEnd"/>
      <w:r w:rsidRPr="00F1526A">
        <w:rPr>
          <w:rFonts w:ascii="Arial" w:hAnsi="Arial" w:eastAsia="Arial" w:cs="Arial"/>
          <w:color w:val="000000"/>
          <w:spacing w:val="4"/>
        </w:rPr>
        <w:t xml:space="preserve"> </w:t>
      </w:r>
      <w:proofErr w:type="spellStart"/>
      <w:r w:rsidRPr="00F1526A">
        <w:rPr>
          <w:rFonts w:ascii="Arial" w:hAnsi="Arial" w:eastAsia="Arial" w:cs="Arial"/>
          <w:color w:val="000000"/>
          <w:spacing w:val="4"/>
        </w:rPr>
        <w:t>production</w:t>
      </w:r>
      <w:proofErr w:type="spellEnd"/>
      <w:r w:rsidRPr="00F1526A">
        <w:rPr>
          <w:rFonts w:ascii="Arial" w:hAnsi="Arial" w:eastAsia="Arial" w:cs="Arial"/>
          <w:color w:val="000000"/>
          <w:spacing w:val="4"/>
        </w:rPr>
        <w:t xml:space="preserve"> technology and </w:t>
      </w:r>
      <w:proofErr w:type="spellStart"/>
      <w:r w:rsidRPr="00F1526A">
        <w:rPr>
          <w:rFonts w:ascii="Arial" w:hAnsi="Arial" w:eastAsia="Arial" w:cs="Arial"/>
          <w:color w:val="000000"/>
          <w:spacing w:val="4"/>
        </w:rPr>
        <w:t>its</w:t>
      </w:r>
      <w:proofErr w:type="spellEnd"/>
      <w:r w:rsidRPr="00F1526A">
        <w:rPr>
          <w:rFonts w:ascii="Arial" w:hAnsi="Arial" w:eastAsia="Arial" w:cs="Arial"/>
          <w:color w:val="000000"/>
          <w:spacing w:val="4"/>
        </w:rPr>
        <w:t xml:space="preserve"> </w:t>
      </w:r>
      <w:proofErr w:type="spellStart"/>
      <w:r w:rsidRPr="00F1526A">
        <w:rPr>
          <w:rFonts w:ascii="Arial" w:hAnsi="Arial" w:eastAsia="Arial" w:cs="Arial"/>
          <w:color w:val="000000"/>
          <w:spacing w:val="4"/>
        </w:rPr>
        <w:t>limits</w:t>
      </w:r>
      <w:proofErr w:type="spellEnd"/>
      <w:r w:rsidRPr="00F1526A">
        <w:rPr>
          <w:rFonts w:ascii="Arial" w:hAnsi="Arial" w:eastAsia="Arial" w:cs="Arial"/>
          <w:color w:val="000000"/>
          <w:spacing w:val="4"/>
        </w:rPr>
        <w:t>.</w:t>
      </w:r>
    </w:p>
    <w:p w:rsidRPr="00A67D86" w:rsidR="748B6B14" w:rsidP="748B6B14" w:rsidRDefault="748B6B14" w14:paraId="4EF92B24" w14:textId="096060F9">
      <w:pPr>
        <w:spacing w:after="0" w:line="240" w:lineRule="auto"/>
        <w:jc w:val="both"/>
        <w:rPr>
          <w:rFonts w:ascii="Arial" w:hAnsi="Arial" w:eastAsia="Arial" w:cs="Arial"/>
          <w:color w:val="000000" w:themeColor="text1"/>
          <w:lang w:val="en-GB"/>
        </w:rPr>
      </w:pPr>
    </w:p>
    <w:p w:rsidRPr="00A67D86" w:rsidR="00060A89" w:rsidP="00473FB1" w:rsidRDefault="00060A89" w14:paraId="0657E220" w14:textId="69E2BC90">
      <w:pPr>
        <w:spacing w:after="0" w:line="240" w:lineRule="auto"/>
        <w:jc w:val="both"/>
        <w:rPr>
          <w:rFonts w:ascii="Arial" w:hAnsi="Arial" w:eastAsia="Arial" w:cs="Arial"/>
          <w:color w:val="000000"/>
          <w:w w:val="102"/>
          <w:lang w:val="en-GB"/>
        </w:rPr>
      </w:pPr>
    </w:p>
    <w:p w:rsidRPr="00A67D86" w:rsidR="00060A89" w:rsidP="00D511E2" w:rsidRDefault="00060A89" w14:paraId="3A68D773" w14:textId="4AC3F953">
      <w:pPr>
        <w:pStyle w:val="Nadpis2"/>
        <w:spacing w:before="0"/>
        <w:rPr>
          <w:rFonts w:ascii="Arial" w:hAnsi="Arial" w:cs="Arial"/>
          <w:color w:val="auto"/>
          <w:sz w:val="24"/>
          <w:szCs w:val="24"/>
          <w:lang w:val="en-GB"/>
        </w:rPr>
      </w:pPr>
      <w:bookmarkStart w:name="_Toc67600165" w:id="2"/>
      <w:r w:rsidRPr="00A67D86">
        <w:rPr>
          <w:rFonts w:ascii="Arial" w:hAnsi="Arial" w:cs="Arial"/>
          <w:color w:val="auto"/>
          <w:sz w:val="24"/>
          <w:szCs w:val="24"/>
          <w:lang w:val="en-GB"/>
        </w:rPr>
        <w:t xml:space="preserve">Defects and </w:t>
      </w:r>
      <w:r w:rsidRPr="00A67D86" w:rsidR="00835D30">
        <w:rPr>
          <w:rFonts w:ascii="Arial" w:hAnsi="Arial" w:cs="Arial"/>
          <w:color w:val="auto"/>
          <w:sz w:val="24"/>
          <w:szCs w:val="24"/>
          <w:lang w:val="en-GB"/>
        </w:rPr>
        <w:t>D</w:t>
      </w:r>
      <w:r w:rsidRPr="00A67D86">
        <w:rPr>
          <w:rFonts w:ascii="Arial" w:hAnsi="Arial" w:cs="Arial"/>
          <w:color w:val="auto"/>
          <w:sz w:val="24"/>
          <w:szCs w:val="24"/>
          <w:lang w:val="en-GB"/>
        </w:rPr>
        <w:t>efects catalogue</w:t>
      </w:r>
      <w:bookmarkEnd w:id="2"/>
    </w:p>
    <w:p w:rsidRPr="00A67D86" w:rsidR="00637CF4" w:rsidP="00D511E2" w:rsidRDefault="00637CF4" w14:paraId="1F8E27F1" w14:textId="06566C5D">
      <w:pPr>
        <w:spacing w:after="0" w:line="240" w:lineRule="auto"/>
        <w:jc w:val="both"/>
        <w:rPr>
          <w:rFonts w:ascii="Arial" w:hAnsi="Arial" w:eastAsia="Arial" w:cs="Arial"/>
          <w:color w:val="000000"/>
          <w:w w:val="102"/>
          <w:lang w:val="en-GB"/>
        </w:rPr>
      </w:pPr>
      <w:r w:rsidRPr="00A67D86">
        <w:rPr>
          <w:rFonts w:ascii="Arial" w:hAnsi="Arial" w:eastAsia="Arial" w:cs="Arial"/>
          <w:color w:val="000000"/>
          <w:w w:val="102"/>
          <w:lang w:val="en-GB"/>
        </w:rPr>
        <w:t>Defect catalogue</w:t>
      </w:r>
      <w:r w:rsidRPr="00A67D86" w:rsidR="00AC1A3E">
        <w:rPr>
          <w:rFonts w:ascii="Arial" w:hAnsi="Arial" w:eastAsia="Arial" w:cs="Arial"/>
          <w:color w:val="000000"/>
          <w:w w:val="102"/>
          <w:lang w:val="en-GB"/>
        </w:rPr>
        <w:t xml:space="preserve"> </w:t>
      </w:r>
      <w:r w:rsidRPr="00A67D86" w:rsidR="00835D30">
        <w:rPr>
          <w:rFonts w:ascii="Arial" w:hAnsi="Arial" w:eastAsia="Arial" w:cs="Arial"/>
          <w:color w:val="000000"/>
          <w:w w:val="102"/>
          <w:lang w:val="en-GB"/>
        </w:rPr>
        <w:t xml:space="preserve">will be </w:t>
      </w:r>
      <w:r w:rsidRPr="00A67D86" w:rsidR="00AC1A3E">
        <w:rPr>
          <w:rFonts w:ascii="Arial" w:hAnsi="Arial" w:eastAsia="Arial" w:cs="Arial"/>
          <w:color w:val="000000"/>
          <w:w w:val="102"/>
          <w:lang w:val="en-GB"/>
        </w:rPr>
        <w:t xml:space="preserve">used to store agreed </w:t>
      </w:r>
      <w:r w:rsidRPr="00A67D86" w:rsidR="002D50B7">
        <w:rPr>
          <w:rFonts w:ascii="Arial" w:hAnsi="Arial" w:eastAsia="Arial" w:cs="Arial"/>
          <w:color w:val="000000"/>
          <w:w w:val="102"/>
          <w:lang w:val="en-GB"/>
        </w:rPr>
        <w:t>Nominal and Limit samples</w:t>
      </w:r>
      <w:r w:rsidRPr="00A67D86" w:rsidR="00835D30">
        <w:rPr>
          <w:rFonts w:ascii="Arial" w:hAnsi="Arial" w:eastAsia="Arial" w:cs="Arial"/>
          <w:color w:val="000000"/>
          <w:w w:val="102"/>
          <w:lang w:val="en-GB"/>
        </w:rPr>
        <w:t xml:space="preserve"> and non-laminated sheet samples used for Nominal and Limit samples preparation.  </w:t>
      </w:r>
    </w:p>
    <w:p w:rsidRPr="00A67D86" w:rsidR="00CF2C71" w:rsidP="748B6B14" w:rsidRDefault="00CF2C71" w14:paraId="33D31E02" w14:textId="0ACADE88">
      <w:pPr>
        <w:spacing w:after="0" w:line="240" w:lineRule="auto"/>
        <w:jc w:val="both"/>
        <w:rPr>
          <w:rFonts w:ascii="Arial" w:hAnsi="Arial" w:eastAsia="Arial" w:cs="Arial"/>
          <w:color w:val="000000"/>
          <w:w w:val="102"/>
          <w:lang w:val="en-GB"/>
        </w:rPr>
      </w:pPr>
      <w:r w:rsidRPr="00A67D86">
        <w:rPr>
          <w:rFonts w:ascii="Arial" w:hAnsi="Arial" w:eastAsia="Arial" w:cs="Arial"/>
          <w:color w:val="000000"/>
          <w:w w:val="102"/>
          <w:lang w:val="en-GB"/>
        </w:rPr>
        <w:t xml:space="preserve">If any </w:t>
      </w:r>
      <w:r w:rsidRPr="00A67D86" w:rsidR="006E67C7">
        <w:rPr>
          <w:rFonts w:ascii="Arial" w:hAnsi="Arial" w:eastAsia="Arial" w:cs="Arial"/>
          <w:color w:val="000000"/>
          <w:w w:val="102"/>
          <w:lang w:val="en-GB"/>
        </w:rPr>
        <w:t xml:space="preserve">new </w:t>
      </w:r>
      <w:r w:rsidRPr="00A67D86">
        <w:rPr>
          <w:rFonts w:ascii="Arial" w:hAnsi="Arial" w:eastAsia="Arial" w:cs="Arial"/>
          <w:color w:val="000000"/>
          <w:w w:val="102"/>
          <w:lang w:val="en-GB"/>
        </w:rPr>
        <w:t xml:space="preserve">defect </w:t>
      </w:r>
      <w:r w:rsidRPr="00A67D86" w:rsidR="00E62DCE">
        <w:rPr>
          <w:rFonts w:ascii="Arial" w:hAnsi="Arial" w:eastAsia="Arial" w:cs="Arial"/>
          <w:color w:val="000000"/>
          <w:w w:val="102"/>
          <w:lang w:val="en-GB"/>
        </w:rPr>
        <w:t>arises</w:t>
      </w:r>
      <w:r w:rsidRPr="00A67D86">
        <w:rPr>
          <w:rFonts w:ascii="Arial" w:hAnsi="Arial" w:eastAsia="Arial" w:cs="Arial"/>
          <w:color w:val="000000"/>
          <w:w w:val="102"/>
          <w:lang w:val="en-GB"/>
        </w:rPr>
        <w:t xml:space="preserve"> during the </w:t>
      </w:r>
      <w:r w:rsidRPr="00A67D86" w:rsidR="00C62859">
        <w:rPr>
          <w:rFonts w:ascii="Arial" w:hAnsi="Arial" w:eastAsia="Arial" w:cs="Arial"/>
          <w:color w:val="000000"/>
          <w:w w:val="102"/>
          <w:lang w:val="en-GB"/>
        </w:rPr>
        <w:t xml:space="preserve">production of </w:t>
      </w:r>
      <w:r w:rsidRPr="00A67D86" w:rsidR="58C80DC1">
        <w:rPr>
          <w:rFonts w:ascii="Arial" w:hAnsi="Arial" w:eastAsia="Arial" w:cs="Arial"/>
          <w:color w:val="000000"/>
          <w:w w:val="102"/>
          <w:lang w:val="en-GB"/>
        </w:rPr>
        <w:t>s</w:t>
      </w:r>
      <w:r w:rsidRPr="00A67D86">
        <w:rPr>
          <w:rFonts w:ascii="Arial" w:hAnsi="Arial" w:eastAsia="Arial" w:cs="Arial"/>
          <w:color w:val="000000"/>
          <w:w w:val="102"/>
          <w:lang w:val="en-GB"/>
        </w:rPr>
        <w:t>heet</w:t>
      </w:r>
      <w:r w:rsidRPr="00A67D86" w:rsidR="2D24A1C3">
        <w:rPr>
          <w:rFonts w:ascii="Arial" w:hAnsi="Arial" w:eastAsia="Arial" w:cs="Arial"/>
          <w:color w:val="000000"/>
          <w:w w:val="102"/>
          <w:lang w:val="en-GB"/>
        </w:rPr>
        <w:t>s</w:t>
      </w:r>
      <w:r w:rsidRPr="00A67D86">
        <w:rPr>
          <w:rFonts w:ascii="Arial" w:hAnsi="Arial" w:eastAsia="Arial" w:cs="Arial"/>
          <w:color w:val="000000"/>
          <w:w w:val="102"/>
          <w:lang w:val="en-GB"/>
        </w:rPr>
        <w:t xml:space="preserve">, the </w:t>
      </w:r>
      <w:r w:rsidRPr="00A67D86" w:rsidR="006E67C7">
        <w:rPr>
          <w:rFonts w:ascii="Arial" w:hAnsi="Arial" w:eastAsia="Arial" w:cs="Arial"/>
          <w:color w:val="000000"/>
          <w:w w:val="102"/>
          <w:lang w:val="en-GB"/>
        </w:rPr>
        <w:t xml:space="preserve">Contractor has to notify the </w:t>
      </w:r>
      <w:r w:rsidRPr="00A67D86" w:rsidR="14EB6EE1">
        <w:rPr>
          <w:rFonts w:ascii="Arial" w:hAnsi="Arial" w:eastAsia="Arial" w:cs="Arial"/>
          <w:color w:val="000000" w:themeColor="text1"/>
          <w:lang w:val="en-GB"/>
        </w:rPr>
        <w:t>C</w:t>
      </w:r>
      <w:r w:rsidR="003225CC">
        <w:rPr>
          <w:rFonts w:ascii="Arial" w:hAnsi="Arial" w:eastAsia="Arial" w:cs="Arial"/>
          <w:color w:val="000000" w:themeColor="text1"/>
          <w:lang w:val="en-GB"/>
        </w:rPr>
        <w:t xml:space="preserve">lient </w:t>
      </w:r>
      <w:r w:rsidRPr="00A67D86" w:rsidR="00A31BBD">
        <w:rPr>
          <w:rFonts w:ascii="Arial" w:hAnsi="Arial" w:eastAsia="Arial" w:cs="Arial"/>
          <w:color w:val="000000"/>
          <w:w w:val="102"/>
          <w:lang w:val="en-GB"/>
        </w:rPr>
        <w:t>without any delay.</w:t>
      </w:r>
      <w:r w:rsidRPr="00A67D86" w:rsidR="00DB3488">
        <w:rPr>
          <w:rFonts w:ascii="Arial" w:hAnsi="Arial" w:eastAsia="Arial" w:cs="Arial"/>
          <w:color w:val="000000"/>
          <w:w w:val="102"/>
          <w:lang w:val="en-GB"/>
        </w:rPr>
        <w:t xml:space="preserve"> </w:t>
      </w:r>
      <w:r w:rsidRPr="00A67D86" w:rsidR="00177206">
        <w:rPr>
          <w:rFonts w:ascii="Arial" w:hAnsi="Arial" w:eastAsia="Arial" w:cs="Arial"/>
          <w:color w:val="000000"/>
          <w:w w:val="102"/>
          <w:lang w:val="en-GB"/>
        </w:rPr>
        <w:t xml:space="preserve">The new defect will be add to the Defect catalogue and the </w:t>
      </w:r>
      <w:r w:rsidRPr="00A67D86" w:rsidR="40E0C308">
        <w:rPr>
          <w:rFonts w:ascii="Arial" w:hAnsi="Arial" w:eastAsia="Arial" w:cs="Arial"/>
          <w:color w:val="000000" w:themeColor="text1"/>
          <w:lang w:val="en-GB"/>
        </w:rPr>
        <w:t>Contracting Authority</w:t>
      </w:r>
      <w:r w:rsidRPr="00A67D86" w:rsidR="006E67C7">
        <w:rPr>
          <w:rFonts w:ascii="Arial" w:hAnsi="Arial" w:eastAsia="Arial" w:cs="Arial"/>
          <w:color w:val="000000"/>
          <w:w w:val="102"/>
          <w:lang w:val="en-GB"/>
        </w:rPr>
        <w:t xml:space="preserve"> </w:t>
      </w:r>
      <w:r w:rsidRPr="00A67D86" w:rsidR="00A31BBD">
        <w:rPr>
          <w:rFonts w:ascii="Arial" w:hAnsi="Arial" w:eastAsia="Arial" w:cs="Arial"/>
          <w:color w:val="000000"/>
          <w:w w:val="102"/>
          <w:lang w:val="en-GB"/>
        </w:rPr>
        <w:t>will evaluate</w:t>
      </w:r>
      <w:r w:rsidRPr="00A67D86" w:rsidR="002B36BF">
        <w:rPr>
          <w:rFonts w:ascii="Arial" w:hAnsi="Arial" w:eastAsia="Arial" w:cs="Arial"/>
          <w:color w:val="000000"/>
          <w:w w:val="102"/>
          <w:lang w:val="en-GB"/>
        </w:rPr>
        <w:t>,</w:t>
      </w:r>
      <w:r w:rsidRPr="00A67D86" w:rsidR="00C62859">
        <w:rPr>
          <w:rFonts w:ascii="Arial" w:hAnsi="Arial" w:eastAsia="Arial" w:cs="Arial"/>
          <w:color w:val="000000"/>
          <w:w w:val="102"/>
          <w:lang w:val="en-GB"/>
        </w:rPr>
        <w:t xml:space="preserve"> if the new defect and to what extend is acceptable or unacceptable.  </w:t>
      </w:r>
      <w:r w:rsidRPr="00A67D86" w:rsidR="00A31BBD">
        <w:rPr>
          <w:rFonts w:ascii="Arial" w:hAnsi="Arial" w:eastAsia="Arial" w:cs="Arial"/>
          <w:color w:val="000000"/>
          <w:w w:val="102"/>
          <w:lang w:val="en-GB"/>
        </w:rPr>
        <w:t xml:space="preserve">If a new quality limit </w:t>
      </w:r>
      <w:r w:rsidRPr="00A67D86" w:rsidR="006E67C7">
        <w:rPr>
          <w:rFonts w:ascii="Arial" w:hAnsi="Arial" w:eastAsia="Arial" w:cs="Arial"/>
          <w:color w:val="000000"/>
          <w:w w:val="102"/>
          <w:lang w:val="en-GB"/>
        </w:rPr>
        <w:t xml:space="preserve">will be </w:t>
      </w:r>
      <w:r w:rsidRPr="00A67D86" w:rsidR="00A31BBD">
        <w:rPr>
          <w:rFonts w:ascii="Arial" w:hAnsi="Arial" w:eastAsia="Arial" w:cs="Arial"/>
          <w:color w:val="000000"/>
          <w:w w:val="102"/>
          <w:lang w:val="en-GB"/>
        </w:rPr>
        <w:t xml:space="preserve">approved, the defect catalogue has to be </w:t>
      </w:r>
      <w:r w:rsidRPr="00A67D86" w:rsidR="00753A4C">
        <w:rPr>
          <w:rFonts w:ascii="Arial" w:hAnsi="Arial" w:eastAsia="Arial" w:cs="Arial"/>
          <w:color w:val="000000"/>
          <w:w w:val="102"/>
          <w:lang w:val="en-GB"/>
        </w:rPr>
        <w:t xml:space="preserve">supplemented by the new </w:t>
      </w:r>
      <w:r w:rsidRPr="00A67D86" w:rsidR="006E67C7">
        <w:rPr>
          <w:rFonts w:ascii="Arial" w:hAnsi="Arial" w:eastAsia="Arial" w:cs="Arial"/>
          <w:color w:val="000000"/>
          <w:w w:val="102"/>
          <w:lang w:val="en-GB"/>
        </w:rPr>
        <w:t>Limit samples</w:t>
      </w:r>
      <w:r w:rsidRPr="00A67D86" w:rsidR="00753A4C">
        <w:rPr>
          <w:rFonts w:ascii="Arial" w:hAnsi="Arial" w:eastAsia="Arial" w:cs="Arial"/>
          <w:color w:val="000000"/>
          <w:w w:val="102"/>
          <w:lang w:val="en-GB"/>
        </w:rPr>
        <w:t>.</w:t>
      </w:r>
      <w:r w:rsidRPr="00A67D86" w:rsidR="006E67C7">
        <w:rPr>
          <w:rFonts w:ascii="Arial" w:hAnsi="Arial" w:eastAsia="Arial" w:cs="Arial"/>
          <w:color w:val="000000"/>
          <w:w w:val="102"/>
          <w:lang w:val="en-GB"/>
        </w:rPr>
        <w:t xml:space="preserve"> </w:t>
      </w:r>
      <w:r w:rsidRPr="00A67D86" w:rsidR="00753A4C">
        <w:rPr>
          <w:rFonts w:ascii="Arial" w:hAnsi="Arial" w:eastAsia="Arial" w:cs="Arial"/>
          <w:color w:val="000000"/>
          <w:w w:val="102"/>
          <w:lang w:val="en-GB"/>
        </w:rPr>
        <w:t>The validity date for the new quality limit must be mutually agreed by the Parties.</w:t>
      </w:r>
    </w:p>
    <w:p w:rsidRPr="00A67D86" w:rsidR="1FB38AD0" w:rsidP="1FB38AD0" w:rsidRDefault="1FB38AD0" w14:paraId="339CD72E" w14:textId="7D2996BE">
      <w:pPr>
        <w:spacing w:after="0" w:line="240" w:lineRule="auto"/>
        <w:jc w:val="both"/>
        <w:rPr>
          <w:rFonts w:ascii="Arial" w:hAnsi="Arial" w:eastAsia="Arial" w:cs="Arial"/>
          <w:color w:val="000000" w:themeColor="text1"/>
          <w:lang w:val="en-GB"/>
        </w:rPr>
      </w:pPr>
    </w:p>
    <w:p w:rsidRPr="00A67D86" w:rsidR="00BA4E88" w:rsidP="1FB38AD0" w:rsidRDefault="00BA4E88" w14:paraId="3F88E551" w14:textId="01D23CA8">
      <w:pPr>
        <w:spacing w:after="0" w:line="240" w:lineRule="auto"/>
        <w:jc w:val="both"/>
        <w:rPr>
          <w:rFonts w:ascii="Arial" w:hAnsi="Arial" w:eastAsia="Arial" w:cs="Arial"/>
          <w:color w:val="000000" w:themeColor="text1"/>
          <w:lang w:val="en-GB"/>
        </w:rPr>
      </w:pPr>
    </w:p>
    <w:p w:rsidRPr="00A67D86" w:rsidR="005D2586" w:rsidP="00D511E2" w:rsidRDefault="00CB5462" w14:paraId="063298F5" w14:textId="1F3E0E43">
      <w:pPr>
        <w:pStyle w:val="Nadpis1"/>
        <w:spacing w:after="120"/>
        <w:ind w:left="431" w:hanging="431"/>
        <w:rPr>
          <w:rFonts w:ascii="Arial" w:hAnsi="Arial" w:cs="Arial"/>
          <w:color w:val="auto"/>
          <w:lang w:val="en-GB"/>
        </w:rPr>
      </w:pPr>
      <w:bookmarkStart w:name="_Toc67600167" w:id="3"/>
      <w:r w:rsidRPr="00A67D86">
        <w:rPr>
          <w:rFonts w:ascii="Arial" w:hAnsi="Arial" w:cs="Arial"/>
          <w:color w:val="auto"/>
          <w:lang w:val="en-GB"/>
        </w:rPr>
        <w:lastRenderedPageBreak/>
        <w:t>Acceptance of deliveries</w:t>
      </w:r>
      <w:r w:rsidRPr="00A67D86" w:rsidR="00637CF4">
        <w:rPr>
          <w:rFonts w:ascii="Arial" w:hAnsi="Arial" w:cs="Arial"/>
          <w:color w:val="auto"/>
          <w:lang w:val="en-GB"/>
        </w:rPr>
        <w:t xml:space="preserve"> and test procedures</w:t>
      </w:r>
      <w:bookmarkEnd w:id="3"/>
    </w:p>
    <w:p w:rsidRPr="00A67D86" w:rsidR="00B25EEF" w:rsidP="00D511E2" w:rsidRDefault="00B25EEF" w14:paraId="75648F26" w14:textId="2E11F8B9">
      <w:pPr>
        <w:pStyle w:val="Nadpis2"/>
        <w:spacing w:before="0"/>
        <w:rPr>
          <w:rFonts w:ascii="Arial" w:hAnsi="Arial" w:cs="Arial"/>
          <w:color w:val="auto"/>
          <w:sz w:val="24"/>
          <w:szCs w:val="24"/>
          <w:lang w:val="en-GB"/>
        </w:rPr>
      </w:pPr>
      <w:bookmarkStart w:name="_Toc67600168" w:id="4"/>
      <w:r w:rsidRPr="00A67D86">
        <w:rPr>
          <w:rFonts w:ascii="Arial" w:hAnsi="Arial" w:cs="Arial"/>
          <w:color w:val="auto"/>
          <w:sz w:val="24"/>
          <w:szCs w:val="24"/>
          <w:lang w:val="en-GB"/>
        </w:rPr>
        <w:t xml:space="preserve">Outgoing Inspection </w:t>
      </w:r>
      <w:r w:rsidRPr="00A67D86" w:rsidR="00EC46AC">
        <w:rPr>
          <w:rFonts w:ascii="Arial" w:hAnsi="Arial" w:cs="Arial"/>
          <w:color w:val="auto"/>
          <w:sz w:val="24"/>
          <w:szCs w:val="24"/>
          <w:lang w:val="en-GB"/>
        </w:rPr>
        <w:t>Contractor</w:t>
      </w:r>
      <w:bookmarkEnd w:id="4"/>
    </w:p>
    <w:p w:rsidRPr="00D511E2" w:rsidR="0085789C" w:rsidP="00D511E2" w:rsidRDefault="000A2FE0" w14:paraId="26371429" w14:textId="4BA85949">
      <w:pPr>
        <w:spacing w:after="0" w:line="240" w:lineRule="auto"/>
        <w:jc w:val="both"/>
        <w:rPr>
          <w:rFonts w:ascii="Arial" w:hAnsi="Arial" w:cs="Arial"/>
          <w:lang w:val="en-GB"/>
        </w:rPr>
      </w:pPr>
      <w:r w:rsidRPr="00D511E2">
        <w:rPr>
          <w:rFonts w:ascii="Arial" w:hAnsi="Arial" w:cs="Arial"/>
          <w:lang w:val="en-GB"/>
        </w:rPr>
        <w:t xml:space="preserve">The Contractor will provide the quality control </w:t>
      </w:r>
      <w:r w:rsidRPr="00D511E2" w:rsidR="00A91678">
        <w:rPr>
          <w:rFonts w:ascii="Arial" w:hAnsi="Arial" w:cs="Arial"/>
          <w:lang w:val="en-GB"/>
        </w:rPr>
        <w:t xml:space="preserve">for each production batch </w:t>
      </w:r>
      <w:r w:rsidRPr="00D511E2" w:rsidR="009F1CD2">
        <w:rPr>
          <w:rFonts w:ascii="Arial" w:hAnsi="Arial" w:cs="Arial"/>
          <w:lang w:val="en-GB"/>
        </w:rPr>
        <w:t xml:space="preserve">in minimum scope of controlled </w:t>
      </w:r>
      <w:proofErr w:type="spellStart"/>
      <w:r w:rsidRPr="00D511E2" w:rsidR="009F1CD2">
        <w:rPr>
          <w:rFonts w:ascii="Arial" w:hAnsi="Arial" w:cs="Arial"/>
          <w:lang w:val="en-GB"/>
        </w:rPr>
        <w:t>parametres</w:t>
      </w:r>
      <w:proofErr w:type="spellEnd"/>
      <w:r w:rsidRPr="00D511E2" w:rsidR="009F1CD2">
        <w:rPr>
          <w:rFonts w:ascii="Arial" w:hAnsi="Arial" w:cs="Arial"/>
          <w:lang w:val="en-GB"/>
        </w:rPr>
        <w:t xml:space="preserve"> </w:t>
      </w:r>
      <w:r w:rsidRPr="00D511E2" w:rsidR="00D511E2">
        <w:rPr>
          <w:rFonts w:ascii="Arial" w:hAnsi="Arial" w:cs="Arial"/>
          <w:lang w:val="en-GB"/>
        </w:rPr>
        <w:t>according to</w:t>
      </w:r>
      <w:r w:rsidRPr="00D511E2" w:rsidR="009F1CD2">
        <w:rPr>
          <w:rFonts w:ascii="Arial" w:hAnsi="Arial" w:cs="Arial"/>
          <w:lang w:val="en-GB"/>
        </w:rPr>
        <w:t xml:space="preserve"> the table of Limit values stated in the Article 1.1 above. </w:t>
      </w:r>
      <w:r w:rsidRPr="00D511E2" w:rsidR="0085789C">
        <w:rPr>
          <w:rFonts w:ascii="Arial" w:hAnsi="Arial" w:cs="Arial"/>
          <w:lang w:val="en-GB"/>
        </w:rPr>
        <w:t>The Contracting Authority does not require a lamination test to be performed.</w:t>
      </w:r>
    </w:p>
    <w:p w:rsidRPr="00D511E2" w:rsidR="0085789C" w:rsidP="00D511E2" w:rsidRDefault="0085789C" w14:paraId="335F7359" w14:textId="77777777">
      <w:pPr>
        <w:spacing w:after="0" w:line="240" w:lineRule="auto"/>
        <w:jc w:val="both"/>
        <w:rPr>
          <w:rFonts w:ascii="Arial" w:hAnsi="Arial" w:cs="Arial"/>
          <w:lang w:val="en-GB"/>
        </w:rPr>
      </w:pPr>
    </w:p>
    <w:p w:rsidRPr="00D511E2" w:rsidR="00BD656E" w:rsidP="00D511E2" w:rsidRDefault="0085789C" w14:paraId="3FC7788A" w14:textId="0E51EA6A">
      <w:pPr>
        <w:pStyle w:val="Odstavecseseznamem"/>
        <w:spacing w:after="0"/>
        <w:ind w:left="0"/>
        <w:jc w:val="both"/>
        <w:rPr>
          <w:rFonts w:ascii="Arial" w:hAnsi="Arial" w:cs="Arial"/>
          <w:lang w:val="en-GB"/>
        </w:rPr>
      </w:pPr>
      <w:r w:rsidRPr="00D511E2">
        <w:rPr>
          <w:rFonts w:ascii="Arial" w:hAnsi="Arial" w:cs="Arial"/>
          <w:lang w:val="en-GB"/>
        </w:rPr>
        <w:t>As proof that the delivered products has been duly tested</w:t>
      </w:r>
      <w:r w:rsidRPr="00D511E2" w:rsidR="00ED1ADB">
        <w:rPr>
          <w:rFonts w:ascii="Arial" w:hAnsi="Arial" w:cs="Arial"/>
          <w:lang w:val="en-GB"/>
        </w:rPr>
        <w:t xml:space="preserve"> and declaration that the delivered products meets all stated </w:t>
      </w:r>
      <w:proofErr w:type="spellStart"/>
      <w:r w:rsidRPr="00D511E2" w:rsidR="00ED1ADB">
        <w:rPr>
          <w:rFonts w:ascii="Arial" w:hAnsi="Arial" w:cs="Arial"/>
          <w:lang w:val="en-GB"/>
        </w:rPr>
        <w:t>parametres</w:t>
      </w:r>
      <w:proofErr w:type="spellEnd"/>
      <w:r w:rsidRPr="00D511E2" w:rsidR="00ED1ADB">
        <w:rPr>
          <w:rFonts w:ascii="Arial" w:hAnsi="Arial" w:cs="Arial"/>
          <w:lang w:val="en-GB"/>
        </w:rPr>
        <w:t xml:space="preserve">, the Contractor fill the Certificate of Conformance and send to the </w:t>
      </w:r>
      <w:r w:rsidRPr="00D511E2" w:rsidR="003225CC">
        <w:rPr>
          <w:rFonts w:ascii="Arial" w:hAnsi="Arial" w:cs="Arial"/>
          <w:lang w:val="en-GB"/>
        </w:rPr>
        <w:t>Client</w:t>
      </w:r>
      <w:r w:rsidRPr="00D511E2" w:rsidR="00ED1ADB">
        <w:rPr>
          <w:rFonts w:ascii="Arial" w:hAnsi="Arial" w:cs="Arial"/>
          <w:lang w:val="en-GB"/>
        </w:rPr>
        <w:t xml:space="preserve"> with each production batch. </w:t>
      </w:r>
    </w:p>
    <w:p w:rsidRPr="00A67D86" w:rsidR="00D511E2" w:rsidP="00D511E2" w:rsidRDefault="00D511E2" w14:paraId="779A9CED" w14:textId="77777777">
      <w:pPr>
        <w:pStyle w:val="Odstavecseseznamem"/>
        <w:spacing w:after="0"/>
        <w:ind w:left="0"/>
        <w:jc w:val="both"/>
        <w:rPr>
          <w:rFonts w:ascii="Arial" w:hAnsi="Arial" w:cs="Arial"/>
        </w:rPr>
      </w:pPr>
    </w:p>
    <w:p w:rsidR="00D511E2" w:rsidP="748B6B14" w:rsidRDefault="0017007E" w14:paraId="22BBB5DB" w14:textId="77777777">
      <w:pPr>
        <w:spacing w:after="0" w:line="240" w:lineRule="auto"/>
        <w:jc w:val="both"/>
        <w:rPr>
          <w:rFonts w:ascii="Arial" w:hAnsi="Arial" w:cs="Arial"/>
          <w:b/>
          <w:bCs/>
          <w:sz w:val="24"/>
          <w:szCs w:val="24"/>
          <w:lang w:val="en-GB"/>
        </w:rPr>
      </w:pPr>
      <w:r w:rsidRPr="00A67D86">
        <w:rPr>
          <w:rFonts w:ascii="Arial" w:hAnsi="Arial" w:cs="Arial"/>
          <w:b/>
          <w:bCs/>
          <w:sz w:val="24"/>
          <w:szCs w:val="24"/>
          <w:lang w:val="en-GB"/>
        </w:rPr>
        <w:t xml:space="preserve">3.2  </w:t>
      </w:r>
      <w:r w:rsidRPr="00A67D86" w:rsidR="3598FC48">
        <w:rPr>
          <w:rFonts w:ascii="Arial" w:hAnsi="Arial" w:cs="Arial"/>
          <w:b/>
          <w:bCs/>
          <w:sz w:val="24"/>
          <w:szCs w:val="24"/>
          <w:lang w:val="en-GB"/>
        </w:rPr>
        <w:t>Incoming control</w:t>
      </w:r>
      <w:r w:rsidRPr="00A67D86" w:rsidR="00B25EEF">
        <w:rPr>
          <w:rFonts w:ascii="Arial" w:hAnsi="Arial" w:cs="Arial"/>
          <w:b/>
          <w:bCs/>
          <w:sz w:val="24"/>
          <w:szCs w:val="24"/>
          <w:lang w:val="en-GB"/>
        </w:rPr>
        <w:t xml:space="preserve"> </w:t>
      </w:r>
      <w:r w:rsidRPr="00A67D86" w:rsidR="331385B9">
        <w:rPr>
          <w:rFonts w:ascii="Arial" w:hAnsi="Arial" w:cs="Arial"/>
          <w:b/>
          <w:bCs/>
          <w:sz w:val="24"/>
          <w:szCs w:val="24"/>
          <w:lang w:val="en-GB"/>
        </w:rPr>
        <w:t xml:space="preserve">at the </w:t>
      </w:r>
      <w:r w:rsidRPr="00A67D86" w:rsidR="00BA4E88">
        <w:rPr>
          <w:rFonts w:ascii="Arial" w:hAnsi="Arial" w:cs="Arial"/>
          <w:b/>
          <w:bCs/>
          <w:sz w:val="24"/>
          <w:szCs w:val="24"/>
          <w:lang w:val="en-GB"/>
        </w:rPr>
        <w:t>Contracting Authority</w:t>
      </w:r>
      <w:r w:rsidRPr="00A67D86" w:rsidR="002B36BF">
        <w:rPr>
          <w:rFonts w:ascii="Arial" w:hAnsi="Arial" w:cs="Arial"/>
          <w:b/>
          <w:bCs/>
          <w:sz w:val="24"/>
          <w:szCs w:val="24"/>
          <w:lang w:val="en-GB"/>
        </w:rPr>
        <w:t>.</w:t>
      </w:r>
    </w:p>
    <w:p w:rsidRPr="00A67D86" w:rsidR="00B25EEF" w:rsidP="748B6B14" w:rsidRDefault="00883EB8" w14:paraId="71FDF8E6" w14:textId="63A742D4">
      <w:pPr>
        <w:spacing w:after="0" w:line="240" w:lineRule="auto"/>
        <w:jc w:val="both"/>
        <w:rPr>
          <w:rFonts w:ascii="Arial" w:hAnsi="Arial" w:eastAsia="Arial" w:cs="Arial"/>
          <w:color w:val="000000"/>
          <w:w w:val="102"/>
          <w:lang w:val="en-GB"/>
        </w:rPr>
      </w:pPr>
      <w:r w:rsidRPr="00A67D86">
        <w:rPr>
          <w:rFonts w:ascii="Arial" w:hAnsi="Arial" w:cs="Arial"/>
          <w:lang w:val="en-GB"/>
        </w:rPr>
        <w:t>After each delivery the Contrac</w:t>
      </w:r>
      <w:r w:rsidRPr="00A67D86" w:rsidR="00A11776">
        <w:rPr>
          <w:rFonts w:ascii="Arial" w:hAnsi="Arial" w:cs="Arial"/>
          <w:lang w:val="en-GB"/>
        </w:rPr>
        <w:t>t</w:t>
      </w:r>
      <w:r w:rsidRPr="00A67D86">
        <w:rPr>
          <w:rFonts w:ascii="Arial" w:hAnsi="Arial" w:cs="Arial"/>
          <w:lang w:val="en-GB"/>
        </w:rPr>
        <w:t>ing Authority will perform the receiving inspection test (standard AQL quality inspection). The nonlaminated sheets will be control</w:t>
      </w:r>
      <w:r w:rsidRPr="00A67D86" w:rsidR="00A11776">
        <w:rPr>
          <w:rFonts w:ascii="Arial" w:hAnsi="Arial" w:cs="Arial"/>
          <w:lang w:val="en-GB"/>
        </w:rPr>
        <w:t>l</w:t>
      </w:r>
      <w:r w:rsidRPr="00A67D86">
        <w:rPr>
          <w:rFonts w:ascii="Arial" w:hAnsi="Arial" w:cs="Arial"/>
          <w:lang w:val="en-GB"/>
        </w:rPr>
        <w:t xml:space="preserve">ed according conditions stated bellow and also the Quality samples will be prepared and compared with the Nominal and the Limit Sample. Then the Certificate of Conformance will be filled, if some of limit values will be exceeded, so such material will be considered insufficient and </w:t>
      </w:r>
      <w:proofErr w:type="spellStart"/>
      <w:r w:rsidRPr="00A67D86">
        <w:rPr>
          <w:rFonts w:ascii="Arial" w:hAnsi="Arial" w:cs="Arial"/>
          <w:lang w:val="en-GB"/>
        </w:rPr>
        <w:t>a</w:t>
      </w:r>
      <w:r w:rsidRPr="00A67D86" w:rsidR="60F4F4A3">
        <w:rPr>
          <w:rFonts w:ascii="Arial" w:hAnsi="Arial" w:cs="Arial"/>
          <w:lang w:val="en-GB"/>
        </w:rPr>
        <w:t>nd</w:t>
      </w:r>
      <w:proofErr w:type="spellEnd"/>
      <w:r w:rsidRPr="00A67D86" w:rsidR="60F4F4A3">
        <w:rPr>
          <w:rFonts w:ascii="Arial" w:hAnsi="Arial" w:cs="Arial"/>
          <w:lang w:val="en-GB"/>
        </w:rPr>
        <w:t xml:space="preserve"> will not be released for production.</w:t>
      </w:r>
      <w:r w:rsidRPr="00A67D86">
        <w:rPr>
          <w:rFonts w:ascii="Arial" w:hAnsi="Arial" w:cs="Arial"/>
          <w:lang w:val="en-GB"/>
        </w:rPr>
        <w:t xml:space="preserve"> </w:t>
      </w:r>
      <w:r w:rsidRPr="00A67D86" w:rsidR="00A0144C">
        <w:rPr>
          <w:rFonts w:ascii="Arial" w:hAnsi="Arial" w:eastAsia="Arial" w:cs="Arial"/>
          <w:color w:val="000000"/>
          <w:w w:val="102"/>
          <w:lang w:val="en-GB"/>
        </w:rPr>
        <w:t xml:space="preserve">The sheets for receiving </w:t>
      </w:r>
      <w:r w:rsidRPr="00A67D86" w:rsidR="0088066C">
        <w:rPr>
          <w:rFonts w:ascii="Arial" w:hAnsi="Arial" w:eastAsia="Arial" w:cs="Arial"/>
          <w:color w:val="000000"/>
          <w:w w:val="102"/>
          <w:lang w:val="en-GB"/>
        </w:rPr>
        <w:t xml:space="preserve">inspection </w:t>
      </w:r>
      <w:r w:rsidRPr="00A67D86" w:rsidR="00A0144C">
        <w:rPr>
          <w:rFonts w:ascii="Arial" w:hAnsi="Arial" w:eastAsia="Arial" w:cs="Arial"/>
          <w:color w:val="000000"/>
          <w:w w:val="102"/>
          <w:lang w:val="en-GB"/>
        </w:rPr>
        <w:t>are</w:t>
      </w:r>
      <w:r w:rsidRPr="00A67D86" w:rsidR="0088066C">
        <w:rPr>
          <w:rFonts w:ascii="Arial" w:hAnsi="Arial" w:eastAsia="Arial" w:cs="Arial"/>
          <w:color w:val="000000"/>
          <w:w w:val="102"/>
          <w:lang w:val="en-GB"/>
        </w:rPr>
        <w:t xml:space="preserve"> performed by the ISO 2859-1</w:t>
      </w:r>
      <w:r w:rsidRPr="00A67D86" w:rsidR="00A0144C">
        <w:rPr>
          <w:rFonts w:ascii="Arial" w:hAnsi="Arial" w:eastAsia="Arial" w:cs="Arial"/>
          <w:color w:val="000000"/>
          <w:w w:val="102"/>
          <w:lang w:val="en-GB"/>
        </w:rPr>
        <w:t>, the single sampling plans for normal inspection, general inspection level II. The sheets are controlled according to parameters</w:t>
      </w:r>
      <w:r w:rsidRPr="00A67D86" w:rsidR="7A0ACA99">
        <w:rPr>
          <w:rFonts w:ascii="Arial" w:hAnsi="Arial" w:eastAsia="Arial" w:cs="Arial"/>
          <w:color w:val="000000"/>
          <w:w w:val="102"/>
          <w:lang w:val="en-GB"/>
        </w:rPr>
        <w:t xml:space="preserve"> (defect description/test methods and limit values)</w:t>
      </w:r>
      <w:r w:rsidRPr="00A67D86" w:rsidR="00A0144C">
        <w:rPr>
          <w:rFonts w:ascii="Arial" w:hAnsi="Arial" w:eastAsia="Arial" w:cs="Arial"/>
          <w:color w:val="000000"/>
          <w:w w:val="102"/>
          <w:lang w:val="en-GB"/>
        </w:rPr>
        <w:t xml:space="preserve"> specified </w:t>
      </w:r>
      <w:r w:rsidRPr="00A67D86" w:rsidR="00BB3558">
        <w:rPr>
          <w:rFonts w:ascii="Arial" w:hAnsi="Arial" w:eastAsia="Arial" w:cs="Arial"/>
          <w:color w:val="000000"/>
          <w:w w:val="102"/>
          <w:lang w:val="en-GB"/>
        </w:rPr>
        <w:t xml:space="preserve">in the </w:t>
      </w:r>
      <w:r w:rsidRPr="00A67D86" w:rsidR="00A0144C">
        <w:rPr>
          <w:rFonts w:ascii="Arial" w:hAnsi="Arial" w:eastAsia="Arial" w:cs="Arial"/>
          <w:color w:val="000000"/>
          <w:w w:val="102"/>
          <w:lang w:val="en-GB"/>
        </w:rPr>
        <w:t xml:space="preserve">Certificate of Conformance.  </w:t>
      </w:r>
      <w:r w:rsidRPr="00A67D86" w:rsidR="00B25EEF">
        <w:rPr>
          <w:rFonts w:ascii="Arial" w:hAnsi="Arial" w:eastAsia="Arial" w:cs="Arial"/>
          <w:color w:val="000000"/>
          <w:w w:val="102"/>
          <w:lang w:val="en-GB"/>
        </w:rPr>
        <w:t xml:space="preserve">The result of each inspection test shall be supplied to </w:t>
      </w:r>
      <w:r w:rsidRPr="00A67D86" w:rsidR="00EC46AC">
        <w:rPr>
          <w:rFonts w:ascii="Arial" w:hAnsi="Arial" w:eastAsia="Arial" w:cs="Arial"/>
          <w:color w:val="000000"/>
          <w:w w:val="102"/>
          <w:lang w:val="en-GB"/>
        </w:rPr>
        <w:t>Contractor</w:t>
      </w:r>
      <w:r w:rsidRPr="00A67D86" w:rsidR="00B25EEF">
        <w:rPr>
          <w:rFonts w:ascii="Arial" w:hAnsi="Arial" w:eastAsia="Arial" w:cs="Arial"/>
          <w:color w:val="000000"/>
          <w:w w:val="102"/>
          <w:lang w:val="en-GB"/>
        </w:rPr>
        <w:t xml:space="preserve"> on request.</w:t>
      </w:r>
      <w:r w:rsidRPr="00A67D86" w:rsidR="300BF521">
        <w:rPr>
          <w:rFonts w:ascii="Arial" w:hAnsi="Arial" w:eastAsia="Arial" w:cs="Arial"/>
          <w:color w:val="000000" w:themeColor="text1"/>
          <w:lang w:val="en-GB"/>
        </w:rPr>
        <w:t xml:space="preserve"> </w:t>
      </w:r>
    </w:p>
    <w:p w:rsidRPr="00A67D86" w:rsidR="00B25EEF" w:rsidP="0025477F" w:rsidRDefault="0017007E" w14:paraId="2EE4BE25" w14:textId="252B7155">
      <w:pPr>
        <w:pStyle w:val="Nadpis2"/>
        <w:numPr>
          <w:ilvl w:val="0"/>
          <w:numId w:val="0"/>
        </w:numPr>
        <w:ind w:left="576" w:hanging="576"/>
        <w:rPr>
          <w:rFonts w:ascii="Arial" w:hAnsi="Arial" w:cs="Arial"/>
          <w:color w:val="auto"/>
          <w:sz w:val="24"/>
          <w:szCs w:val="24"/>
          <w:lang w:val="en-GB"/>
        </w:rPr>
      </w:pPr>
      <w:bookmarkStart w:name="_Toc67600169" w:id="5"/>
      <w:r w:rsidRPr="00A67D86">
        <w:rPr>
          <w:rFonts w:ascii="Arial" w:hAnsi="Arial" w:cs="Arial"/>
          <w:color w:val="auto"/>
          <w:sz w:val="24"/>
          <w:szCs w:val="24"/>
          <w:lang w:val="en-GB"/>
        </w:rPr>
        <w:t xml:space="preserve">3.3  </w:t>
      </w:r>
      <w:r w:rsidRPr="00A67D86" w:rsidR="00B25EEF">
        <w:rPr>
          <w:rFonts w:ascii="Arial" w:hAnsi="Arial" w:cs="Arial"/>
          <w:color w:val="auto"/>
          <w:sz w:val="24"/>
          <w:szCs w:val="24"/>
          <w:lang w:val="en-GB"/>
        </w:rPr>
        <w:t>Procedure for defects</w:t>
      </w:r>
      <w:bookmarkEnd w:id="5"/>
    </w:p>
    <w:p w:rsidRPr="00A67D86" w:rsidR="00B25EEF" w:rsidP="572465A5" w:rsidRDefault="008076DC" w14:paraId="185F65F7" w14:textId="7476CE64">
      <w:pPr>
        <w:spacing w:after="0" w:line="270" w:lineRule="auto"/>
        <w:ind w:right="-7"/>
        <w:jc w:val="both"/>
        <w:rPr>
          <w:rFonts w:ascii="Arial" w:hAnsi="Arial" w:eastAsia="Arial" w:cs="Arial"/>
          <w:color w:val="000000"/>
          <w:w w:val="102"/>
          <w:lang w:val="en-GB"/>
        </w:rPr>
      </w:pPr>
      <w:r w:rsidRPr="00A67D86">
        <w:rPr>
          <w:rFonts w:ascii="Arial" w:hAnsi="Arial" w:eastAsia="Arial" w:cs="Arial"/>
          <w:color w:val="000000"/>
          <w:w w:val="102"/>
          <w:lang w:val="en-GB"/>
        </w:rPr>
        <w:t>I</w:t>
      </w:r>
      <w:r w:rsidRPr="00A67D86" w:rsidR="00B25EEF">
        <w:rPr>
          <w:rFonts w:ascii="Arial" w:hAnsi="Arial" w:eastAsia="Arial" w:cs="Arial"/>
          <w:color w:val="000000"/>
          <w:w w:val="102"/>
          <w:lang w:val="en-GB"/>
        </w:rPr>
        <w:t xml:space="preserve">f the actual results </w:t>
      </w:r>
      <w:r w:rsidRPr="00A67D86">
        <w:rPr>
          <w:rFonts w:ascii="Arial" w:hAnsi="Arial" w:eastAsia="Arial" w:cs="Arial"/>
          <w:color w:val="000000"/>
          <w:w w:val="102"/>
          <w:lang w:val="en-GB"/>
        </w:rPr>
        <w:t xml:space="preserve">during the </w:t>
      </w:r>
      <w:r w:rsidR="00D511E2">
        <w:rPr>
          <w:rFonts w:ascii="Arial" w:hAnsi="Arial" w:eastAsia="Arial" w:cs="Arial"/>
          <w:color w:val="000000"/>
          <w:w w:val="102"/>
          <w:lang w:val="en-GB"/>
        </w:rPr>
        <w:t>Client</w:t>
      </w:r>
      <w:r w:rsidRPr="00A67D86">
        <w:rPr>
          <w:rFonts w:ascii="Arial" w:hAnsi="Arial" w:eastAsia="Arial" w:cs="Arial"/>
          <w:color w:val="000000"/>
          <w:w w:val="102"/>
          <w:lang w:val="en-GB"/>
        </w:rPr>
        <w:t xml:space="preserve"> </w:t>
      </w:r>
      <w:r w:rsidRPr="00A67D86" w:rsidR="54AFE710">
        <w:rPr>
          <w:rFonts w:ascii="Arial" w:hAnsi="Arial" w:eastAsia="Arial" w:cs="Arial"/>
          <w:color w:val="000000"/>
          <w:w w:val="102"/>
          <w:lang w:val="en-GB"/>
        </w:rPr>
        <w:t xml:space="preserve">incoming </w:t>
      </w:r>
      <w:r w:rsidRPr="00A67D86">
        <w:rPr>
          <w:rFonts w:ascii="Arial" w:hAnsi="Arial" w:eastAsia="Arial" w:cs="Arial"/>
          <w:color w:val="000000"/>
          <w:w w:val="102"/>
          <w:lang w:val="en-GB"/>
        </w:rPr>
        <w:t>quality control o</w:t>
      </w:r>
      <w:r w:rsidRPr="00D511E2">
        <w:rPr>
          <w:rFonts w:ascii="Arial" w:hAnsi="Arial" w:eastAsia="Arial" w:cs="Arial"/>
          <w:color w:val="000000"/>
          <w:w w:val="102"/>
          <w:lang w:val="en-GB"/>
        </w:rPr>
        <w:t>r production</w:t>
      </w:r>
      <w:r w:rsidRPr="00D511E2" w:rsidR="00BE0E07">
        <w:rPr>
          <w:rFonts w:ascii="Arial" w:hAnsi="Arial" w:eastAsia="Arial" w:cs="Arial"/>
          <w:color w:val="000000" w:themeColor="text1"/>
          <w:lang w:val="en-GB"/>
        </w:rPr>
        <w:t xml:space="preserve"> of </w:t>
      </w:r>
      <w:r w:rsidRPr="00D511E2" w:rsidR="00D511E2">
        <w:rPr>
          <w:rFonts w:ascii="Arial" w:hAnsi="Arial" w:eastAsia="Arial" w:cs="Arial"/>
          <w:color w:val="000000" w:themeColor="text1"/>
          <w:lang w:val="en-GB"/>
        </w:rPr>
        <w:t>DL</w:t>
      </w:r>
      <w:r w:rsidRPr="00D511E2" w:rsidR="00BE0E07">
        <w:rPr>
          <w:rFonts w:ascii="Arial" w:hAnsi="Arial" w:eastAsia="Arial" w:cs="Arial"/>
          <w:color w:val="000000" w:themeColor="text1"/>
          <w:lang w:val="en-GB"/>
        </w:rPr>
        <w:t xml:space="preserve"> card</w:t>
      </w:r>
      <w:r w:rsidRPr="00D511E2" w:rsidR="004E0B4D">
        <w:rPr>
          <w:rFonts w:ascii="Arial" w:hAnsi="Arial" w:eastAsia="Arial" w:cs="Arial"/>
          <w:color w:val="000000" w:themeColor="text1"/>
          <w:lang w:val="en-GB"/>
        </w:rPr>
        <w:t>,</w:t>
      </w:r>
      <w:r w:rsidRPr="00D511E2" w:rsidR="573F12B6">
        <w:rPr>
          <w:rFonts w:ascii="Arial" w:hAnsi="Arial" w:eastAsia="Arial" w:cs="Arial"/>
          <w:color w:val="000000"/>
          <w:w w:val="102"/>
          <w:lang w:val="en-GB"/>
        </w:rPr>
        <w:t xml:space="preserve"> deviate from the </w:t>
      </w:r>
      <w:r w:rsidRPr="00D511E2" w:rsidR="00160438">
        <w:rPr>
          <w:rFonts w:ascii="Arial" w:hAnsi="Arial" w:eastAsia="Arial" w:cs="Arial"/>
          <w:color w:val="000000" w:themeColor="text1"/>
          <w:lang w:val="en-GB"/>
        </w:rPr>
        <w:t>L</w:t>
      </w:r>
      <w:r w:rsidRPr="00D511E2" w:rsidR="573F12B6">
        <w:rPr>
          <w:rFonts w:ascii="Arial" w:hAnsi="Arial" w:eastAsia="Arial" w:cs="Arial"/>
          <w:color w:val="000000"/>
          <w:w w:val="102"/>
          <w:lang w:val="en-GB"/>
        </w:rPr>
        <w:t>imit</w:t>
      </w:r>
      <w:r w:rsidRPr="00D511E2" w:rsidR="018FC669">
        <w:rPr>
          <w:rFonts w:ascii="Arial" w:hAnsi="Arial" w:eastAsia="Arial" w:cs="Arial"/>
          <w:color w:val="000000"/>
          <w:w w:val="102"/>
          <w:lang w:val="en-GB"/>
        </w:rPr>
        <w:t xml:space="preserve"> values</w:t>
      </w:r>
      <w:r w:rsidRPr="00D511E2" w:rsidR="00BE0E07">
        <w:rPr>
          <w:rFonts w:ascii="Arial" w:hAnsi="Arial" w:eastAsia="Arial" w:cs="Arial"/>
          <w:color w:val="000000" w:themeColor="text1"/>
          <w:lang w:val="en-GB"/>
        </w:rPr>
        <w:t>,</w:t>
      </w:r>
      <w:r w:rsidR="00D511E2">
        <w:rPr>
          <w:rFonts w:ascii="Arial" w:hAnsi="Arial" w:eastAsia="Arial" w:cs="Arial"/>
          <w:color w:val="000000" w:themeColor="text1"/>
          <w:lang w:val="en-GB"/>
        </w:rPr>
        <w:t xml:space="preserve"> </w:t>
      </w:r>
      <w:r w:rsidRPr="00A67D86" w:rsidR="04C1BA7C">
        <w:rPr>
          <w:rFonts w:ascii="Arial" w:hAnsi="Arial" w:eastAsia="Arial" w:cs="Arial"/>
          <w:color w:val="000000"/>
          <w:w w:val="102"/>
          <w:lang w:val="en-GB"/>
        </w:rPr>
        <w:t xml:space="preserve">stated in the </w:t>
      </w:r>
      <w:r w:rsidRPr="00A67D86" w:rsidR="00160438">
        <w:rPr>
          <w:rFonts w:ascii="Arial" w:hAnsi="Arial" w:eastAsia="Arial" w:cs="Arial"/>
          <w:color w:val="000000" w:themeColor="text1"/>
          <w:lang w:val="en-GB"/>
        </w:rPr>
        <w:t>Article 1.1 above</w:t>
      </w:r>
      <w:r w:rsidRPr="00A67D86" w:rsidR="04C1BA7C">
        <w:rPr>
          <w:rFonts w:ascii="Arial" w:hAnsi="Arial" w:eastAsia="Arial" w:cs="Arial"/>
          <w:color w:val="000000"/>
          <w:w w:val="102"/>
          <w:lang w:val="en-GB"/>
        </w:rPr>
        <w:t xml:space="preserve"> </w:t>
      </w:r>
      <w:r w:rsidRPr="00A67D86" w:rsidR="018FC669">
        <w:rPr>
          <w:rFonts w:ascii="Arial" w:hAnsi="Arial" w:eastAsia="Arial" w:cs="Arial"/>
          <w:color w:val="000000"/>
          <w:w w:val="102"/>
          <w:lang w:val="en-GB"/>
        </w:rPr>
        <w:t>(the limit values will be exceed</w:t>
      </w:r>
      <w:r w:rsidRPr="00A67D86" w:rsidR="069DC248">
        <w:rPr>
          <w:rFonts w:ascii="Arial" w:hAnsi="Arial" w:eastAsia="Arial" w:cs="Arial"/>
          <w:color w:val="000000"/>
          <w:w w:val="102"/>
          <w:lang w:val="en-GB"/>
        </w:rPr>
        <w:t>ed</w:t>
      </w:r>
      <w:r w:rsidRPr="00A67D86" w:rsidR="018FC669">
        <w:rPr>
          <w:rFonts w:ascii="Arial" w:hAnsi="Arial" w:eastAsia="Arial" w:cs="Arial"/>
          <w:color w:val="000000"/>
          <w:w w:val="102"/>
          <w:lang w:val="en-GB"/>
        </w:rPr>
        <w:t xml:space="preserve">) </w:t>
      </w:r>
      <w:r w:rsidRPr="00A67D86" w:rsidR="3556A71E">
        <w:rPr>
          <w:rFonts w:ascii="Arial" w:hAnsi="Arial" w:eastAsia="Arial" w:cs="Arial"/>
          <w:color w:val="000000"/>
          <w:w w:val="102"/>
          <w:lang w:val="en-GB"/>
        </w:rPr>
        <w:t>or a new defect appear</w:t>
      </w:r>
      <w:r w:rsidRPr="00A67D86">
        <w:rPr>
          <w:rFonts w:ascii="Arial" w:hAnsi="Arial" w:eastAsia="Arial" w:cs="Arial"/>
          <w:color w:val="000000"/>
          <w:w w:val="102"/>
          <w:lang w:val="en-GB"/>
        </w:rPr>
        <w:t xml:space="preserve">, the </w:t>
      </w:r>
      <w:r w:rsidR="00D511E2">
        <w:rPr>
          <w:rFonts w:ascii="Arial" w:hAnsi="Arial" w:eastAsia="Arial" w:cs="Arial"/>
          <w:color w:val="000000"/>
          <w:w w:val="102"/>
          <w:lang w:val="en-GB"/>
        </w:rPr>
        <w:t>Client</w:t>
      </w:r>
      <w:r w:rsidRPr="00A67D86" w:rsidR="5D2A73FB">
        <w:rPr>
          <w:rFonts w:ascii="Arial" w:hAnsi="Arial" w:eastAsia="Arial" w:cs="Arial"/>
          <w:color w:val="000000"/>
          <w:w w:val="102"/>
          <w:lang w:val="en-GB"/>
        </w:rPr>
        <w:t xml:space="preserve"> </w:t>
      </w:r>
      <w:r w:rsidRPr="00A67D86">
        <w:rPr>
          <w:rFonts w:ascii="Arial" w:hAnsi="Arial" w:eastAsia="Arial" w:cs="Arial"/>
          <w:color w:val="000000"/>
          <w:w w:val="102"/>
          <w:lang w:val="en-GB"/>
        </w:rPr>
        <w:t xml:space="preserve"> will immediately inform the Contractor without any delay</w:t>
      </w:r>
      <w:r w:rsidRPr="00A67D86" w:rsidR="00B25EEF">
        <w:rPr>
          <w:rFonts w:ascii="Arial" w:hAnsi="Arial" w:eastAsia="Arial" w:cs="Arial"/>
          <w:color w:val="000000"/>
          <w:w w:val="102"/>
          <w:lang w:val="en-GB"/>
        </w:rPr>
        <w:t xml:space="preserve">. In such a case, information regarding type of defect, the control number (label with detailed batch number) and photos of the defects </w:t>
      </w:r>
      <w:r w:rsidRPr="00A67D86" w:rsidR="002A5A35">
        <w:rPr>
          <w:rFonts w:ascii="Arial" w:hAnsi="Arial" w:eastAsia="Arial" w:cs="Arial"/>
          <w:color w:val="000000"/>
          <w:w w:val="102"/>
          <w:lang w:val="en-GB"/>
        </w:rPr>
        <w:t>will be electronically sent to Contractor</w:t>
      </w:r>
      <w:r w:rsidRPr="00A67D86" w:rsidR="00BE0E07">
        <w:rPr>
          <w:rFonts w:ascii="Arial" w:hAnsi="Arial" w:eastAsia="Arial" w:cs="Arial"/>
          <w:color w:val="000000" w:themeColor="text1"/>
          <w:lang w:val="en-GB"/>
        </w:rPr>
        <w:t xml:space="preserve"> and the Complaint is initiated.</w:t>
      </w:r>
    </w:p>
    <w:p w:rsidRPr="00A67D86" w:rsidR="00B25EEF" w:rsidP="5E13763D" w:rsidRDefault="002A5A35" w14:paraId="4824922B" w14:textId="63A3B2D2">
      <w:pPr>
        <w:spacing w:after="0" w:line="270" w:lineRule="auto"/>
        <w:ind w:right="-7"/>
        <w:jc w:val="both"/>
        <w:rPr>
          <w:rFonts w:ascii="Arial" w:hAnsi="Arial" w:eastAsia="Arial" w:cs="Arial"/>
          <w:color w:val="000000"/>
          <w:w w:val="102"/>
          <w:lang w:val="en-GB"/>
        </w:rPr>
      </w:pPr>
      <w:r w:rsidRPr="00A67D86">
        <w:rPr>
          <w:rFonts w:ascii="Arial" w:hAnsi="Arial" w:eastAsia="Arial" w:cs="Arial"/>
          <w:color w:val="000000"/>
          <w:w w:val="102"/>
          <w:lang w:val="en-GB"/>
        </w:rPr>
        <w:t>T</w:t>
      </w:r>
      <w:r w:rsidRPr="00A67D86" w:rsidR="00B25EEF">
        <w:rPr>
          <w:rFonts w:ascii="Arial" w:hAnsi="Arial" w:eastAsia="Arial" w:cs="Arial"/>
          <w:color w:val="000000"/>
          <w:w w:val="102"/>
          <w:lang w:val="en-GB"/>
        </w:rPr>
        <w:t xml:space="preserve">he </w:t>
      </w:r>
      <w:r w:rsidRPr="00A67D86">
        <w:rPr>
          <w:rFonts w:ascii="Arial" w:hAnsi="Arial" w:eastAsia="Arial" w:cs="Arial"/>
          <w:color w:val="000000"/>
          <w:w w:val="102"/>
          <w:lang w:val="en-GB"/>
        </w:rPr>
        <w:t>C</w:t>
      </w:r>
      <w:r w:rsidRPr="00A67D86" w:rsidR="4B8237C8">
        <w:rPr>
          <w:rFonts w:ascii="Arial" w:hAnsi="Arial" w:eastAsia="Arial" w:cs="Arial"/>
          <w:color w:val="000000"/>
          <w:w w:val="102"/>
          <w:lang w:val="en-GB"/>
        </w:rPr>
        <w:t>ontracting Authority</w:t>
      </w:r>
      <w:r w:rsidRPr="00A67D86" w:rsidR="00B25EEF">
        <w:rPr>
          <w:rFonts w:ascii="Arial" w:hAnsi="Arial" w:eastAsia="Arial" w:cs="Arial"/>
          <w:color w:val="000000"/>
          <w:w w:val="102"/>
          <w:lang w:val="en-GB"/>
        </w:rPr>
        <w:t xml:space="preserve"> shall send back defective Sheets</w:t>
      </w:r>
      <w:r w:rsidRPr="00A67D86">
        <w:rPr>
          <w:rFonts w:ascii="Arial" w:hAnsi="Arial" w:eastAsia="Arial" w:cs="Arial"/>
          <w:color w:val="000000"/>
          <w:w w:val="102"/>
          <w:lang w:val="en-GB"/>
        </w:rPr>
        <w:t xml:space="preserve">, </w:t>
      </w:r>
      <w:r w:rsidRPr="00A67D86" w:rsidR="00B25EEF">
        <w:rPr>
          <w:rFonts w:ascii="Arial" w:hAnsi="Arial" w:eastAsia="Arial" w:cs="Arial"/>
          <w:color w:val="000000"/>
          <w:w w:val="102"/>
          <w:lang w:val="en-GB"/>
        </w:rPr>
        <w:t>as well as laminated Quality Samples</w:t>
      </w:r>
      <w:r w:rsidRPr="00A67D86">
        <w:rPr>
          <w:rFonts w:ascii="Arial" w:hAnsi="Arial" w:eastAsia="Arial" w:cs="Arial"/>
          <w:color w:val="000000"/>
          <w:w w:val="102"/>
          <w:lang w:val="en-GB"/>
        </w:rPr>
        <w:t xml:space="preserve"> on request by Contractor</w:t>
      </w:r>
      <w:r w:rsidRPr="00A67D86" w:rsidR="00B25EEF">
        <w:rPr>
          <w:rFonts w:ascii="Arial" w:hAnsi="Arial" w:eastAsia="Arial" w:cs="Arial"/>
          <w:color w:val="000000"/>
          <w:w w:val="102"/>
          <w:lang w:val="en-GB"/>
        </w:rPr>
        <w:t>. The material will tread according the security rules and limited people do have access to the material from the</w:t>
      </w:r>
      <w:r w:rsidRPr="00A67D86">
        <w:rPr>
          <w:rFonts w:ascii="Arial" w:hAnsi="Arial" w:eastAsia="Arial" w:cs="Arial"/>
          <w:color w:val="000000"/>
          <w:w w:val="102"/>
          <w:lang w:val="en-GB"/>
        </w:rPr>
        <w:t xml:space="preserve"> C</w:t>
      </w:r>
      <w:r w:rsidRPr="00A67D86" w:rsidR="460E9C30">
        <w:rPr>
          <w:rFonts w:ascii="Arial" w:hAnsi="Arial" w:eastAsia="Arial" w:cs="Arial"/>
          <w:color w:val="000000" w:themeColor="text1"/>
          <w:lang w:val="en-GB"/>
        </w:rPr>
        <w:t>ontracting Authority</w:t>
      </w:r>
      <w:r w:rsidRPr="00A67D86" w:rsidR="00B25EEF">
        <w:rPr>
          <w:rFonts w:ascii="Arial" w:hAnsi="Arial" w:eastAsia="Arial" w:cs="Arial"/>
          <w:color w:val="000000"/>
          <w:w w:val="102"/>
          <w:lang w:val="en-GB"/>
        </w:rPr>
        <w:t>.</w:t>
      </w:r>
    </w:p>
    <w:p w:rsidR="00B25EEF" w:rsidP="00A11776" w:rsidRDefault="00B25EEF" w14:paraId="1F0E984E" w14:textId="6DA2750A">
      <w:pPr>
        <w:spacing w:after="0" w:line="270" w:lineRule="auto"/>
        <w:ind w:right="-7"/>
        <w:jc w:val="both"/>
        <w:rPr>
          <w:rFonts w:ascii="Arial" w:hAnsi="Arial" w:eastAsia="Arial" w:cs="Arial"/>
          <w:color w:val="000000"/>
          <w:w w:val="102"/>
          <w:lang w:val="en-GB"/>
        </w:rPr>
      </w:pPr>
      <w:r w:rsidRPr="00A67D86">
        <w:rPr>
          <w:rFonts w:ascii="Arial" w:hAnsi="Arial" w:eastAsia="Arial" w:cs="Arial"/>
          <w:color w:val="000000"/>
          <w:w w:val="102"/>
          <w:lang w:val="en-GB"/>
        </w:rPr>
        <w:t xml:space="preserve">Control Numbers, subject to a notice of defect, </w:t>
      </w:r>
      <w:r w:rsidRPr="00A67D86" w:rsidR="002A5A35">
        <w:rPr>
          <w:rFonts w:ascii="Arial" w:hAnsi="Arial" w:eastAsia="Arial" w:cs="Arial"/>
          <w:color w:val="000000"/>
          <w:w w:val="102"/>
          <w:lang w:val="en-GB"/>
        </w:rPr>
        <w:t>will</w:t>
      </w:r>
      <w:r w:rsidRPr="00A67D86">
        <w:rPr>
          <w:rFonts w:ascii="Arial" w:hAnsi="Arial" w:eastAsia="Arial" w:cs="Arial"/>
          <w:color w:val="000000"/>
          <w:w w:val="102"/>
          <w:lang w:val="en-GB"/>
        </w:rPr>
        <w:t xml:space="preserve"> not be released for production, </w:t>
      </w:r>
      <w:r w:rsidRPr="00A67D86" w:rsidR="00BE0E07">
        <w:rPr>
          <w:rFonts w:ascii="Arial" w:hAnsi="Arial" w:eastAsia="Arial" w:cs="Arial"/>
          <w:color w:val="000000"/>
          <w:w w:val="102"/>
          <w:lang w:val="en-GB"/>
        </w:rPr>
        <w:t xml:space="preserve">and </w:t>
      </w:r>
      <w:r w:rsidRPr="00A67D86" w:rsidR="002A5A35">
        <w:rPr>
          <w:rFonts w:ascii="Arial" w:hAnsi="Arial" w:eastAsia="Arial" w:cs="Arial"/>
          <w:color w:val="000000"/>
          <w:w w:val="102"/>
          <w:lang w:val="en-GB"/>
        </w:rPr>
        <w:t>will</w:t>
      </w:r>
      <w:r w:rsidRPr="00A67D86">
        <w:rPr>
          <w:rFonts w:ascii="Arial" w:hAnsi="Arial" w:eastAsia="Arial" w:cs="Arial"/>
          <w:color w:val="000000"/>
          <w:w w:val="102"/>
          <w:lang w:val="en-GB"/>
        </w:rPr>
        <w:t xml:space="preserve"> be stored separately</w:t>
      </w:r>
      <w:r w:rsidRPr="00A67D86" w:rsidR="002A5A35">
        <w:rPr>
          <w:rFonts w:ascii="Arial" w:hAnsi="Arial" w:eastAsia="Arial" w:cs="Arial"/>
          <w:color w:val="000000"/>
          <w:w w:val="102"/>
          <w:lang w:val="en-GB"/>
        </w:rPr>
        <w:t xml:space="preserve"> until the </w:t>
      </w:r>
      <w:r w:rsidRPr="00A67D86" w:rsidR="00466063">
        <w:rPr>
          <w:rFonts w:ascii="Arial" w:hAnsi="Arial" w:eastAsia="Arial" w:cs="Arial"/>
          <w:color w:val="000000"/>
          <w:w w:val="102"/>
          <w:lang w:val="en-GB"/>
        </w:rPr>
        <w:t>Complaint is closed.</w:t>
      </w:r>
    </w:p>
    <w:p w:rsidR="00D511E2" w:rsidP="00A11776" w:rsidRDefault="00D511E2" w14:paraId="0C70FAFF" w14:textId="6559AD93">
      <w:pPr>
        <w:spacing w:after="0" w:line="270" w:lineRule="auto"/>
        <w:ind w:right="-7"/>
        <w:jc w:val="both"/>
        <w:rPr>
          <w:rFonts w:ascii="Arial" w:hAnsi="Arial" w:eastAsia="Arial" w:cs="Arial"/>
          <w:color w:val="000000"/>
          <w:w w:val="102"/>
          <w:lang w:val="en-GB"/>
        </w:rPr>
      </w:pPr>
    </w:p>
    <w:p w:rsidR="00D511E2" w:rsidP="00A11776" w:rsidRDefault="00D511E2" w14:paraId="3C64CF4C" w14:textId="3D8357CB">
      <w:pPr>
        <w:spacing w:after="0" w:line="270" w:lineRule="auto"/>
        <w:ind w:right="-7"/>
        <w:jc w:val="both"/>
        <w:rPr>
          <w:rFonts w:ascii="Arial" w:hAnsi="Arial" w:eastAsia="Arial" w:cs="Arial"/>
          <w:color w:val="000000"/>
          <w:w w:val="102"/>
          <w:lang w:val="en-GB"/>
        </w:rPr>
      </w:pPr>
    </w:p>
    <w:p w:rsidR="00D511E2" w:rsidP="00A11776" w:rsidRDefault="00D511E2" w14:paraId="72CBCB01" w14:textId="496B53E0">
      <w:pPr>
        <w:spacing w:after="0" w:line="270" w:lineRule="auto"/>
        <w:ind w:right="-7"/>
        <w:jc w:val="both"/>
        <w:rPr>
          <w:rFonts w:ascii="Arial" w:hAnsi="Arial" w:eastAsia="Arial" w:cs="Arial"/>
          <w:color w:val="000000"/>
          <w:w w:val="102"/>
          <w:lang w:val="en-GB"/>
        </w:rPr>
      </w:pPr>
    </w:p>
    <w:p w:rsidR="00D511E2" w:rsidP="00A11776" w:rsidRDefault="00D511E2" w14:paraId="357D8CD2" w14:textId="25BA8014">
      <w:pPr>
        <w:spacing w:after="0" w:line="270" w:lineRule="auto"/>
        <w:ind w:right="-7"/>
        <w:jc w:val="both"/>
        <w:rPr>
          <w:rFonts w:ascii="Arial" w:hAnsi="Arial" w:eastAsia="Arial" w:cs="Arial"/>
          <w:color w:val="000000"/>
          <w:w w:val="102"/>
          <w:lang w:val="en-GB"/>
        </w:rPr>
      </w:pPr>
    </w:p>
    <w:p w:rsidR="00D511E2" w:rsidP="00A11776" w:rsidRDefault="00D511E2" w14:paraId="7ED03C07" w14:textId="4B794232">
      <w:pPr>
        <w:spacing w:after="0" w:line="270" w:lineRule="auto"/>
        <w:ind w:right="-7"/>
        <w:jc w:val="both"/>
        <w:rPr>
          <w:rFonts w:ascii="Arial" w:hAnsi="Arial" w:eastAsia="Arial" w:cs="Arial"/>
          <w:color w:val="000000"/>
          <w:w w:val="102"/>
          <w:lang w:val="en-GB"/>
        </w:rPr>
      </w:pPr>
    </w:p>
    <w:p w:rsidR="00D511E2" w:rsidP="00A11776" w:rsidRDefault="00D511E2" w14:paraId="05ED535B" w14:textId="3A114158">
      <w:pPr>
        <w:spacing w:after="0" w:line="270" w:lineRule="auto"/>
        <w:ind w:right="-7"/>
        <w:jc w:val="both"/>
        <w:rPr>
          <w:rFonts w:ascii="Arial" w:hAnsi="Arial" w:eastAsia="Arial" w:cs="Arial"/>
          <w:color w:val="000000"/>
          <w:w w:val="102"/>
          <w:lang w:val="en-GB"/>
        </w:rPr>
      </w:pPr>
    </w:p>
    <w:p w:rsidR="00D511E2" w:rsidP="00A11776" w:rsidRDefault="00D511E2" w14:paraId="4304AD07" w14:textId="09F1367A">
      <w:pPr>
        <w:spacing w:after="0" w:line="270" w:lineRule="auto"/>
        <w:ind w:right="-7"/>
        <w:jc w:val="both"/>
        <w:rPr>
          <w:rFonts w:ascii="Arial" w:hAnsi="Arial" w:eastAsia="Arial" w:cs="Arial"/>
          <w:color w:val="000000"/>
          <w:w w:val="102"/>
          <w:lang w:val="en-GB"/>
        </w:rPr>
      </w:pPr>
    </w:p>
    <w:p w:rsidR="00D511E2" w:rsidP="00A11776" w:rsidRDefault="00D511E2" w14:paraId="05C39A53" w14:textId="2D60CE01">
      <w:pPr>
        <w:spacing w:after="0" w:line="270" w:lineRule="auto"/>
        <w:ind w:right="-7"/>
        <w:jc w:val="both"/>
        <w:rPr>
          <w:rFonts w:ascii="Arial" w:hAnsi="Arial" w:eastAsia="Arial" w:cs="Arial"/>
          <w:color w:val="000000"/>
          <w:w w:val="102"/>
          <w:lang w:val="en-GB"/>
        </w:rPr>
      </w:pPr>
    </w:p>
    <w:p w:rsidR="00D511E2" w:rsidP="00A11776" w:rsidRDefault="00D511E2" w14:paraId="75CBD5D3" w14:textId="4EE25979">
      <w:pPr>
        <w:spacing w:after="0" w:line="270" w:lineRule="auto"/>
        <w:ind w:right="-7"/>
        <w:jc w:val="both"/>
        <w:rPr>
          <w:rFonts w:ascii="Arial" w:hAnsi="Arial" w:eastAsia="Arial" w:cs="Arial"/>
          <w:color w:val="000000"/>
          <w:w w:val="102"/>
          <w:lang w:val="en-GB"/>
        </w:rPr>
      </w:pPr>
    </w:p>
    <w:p w:rsidR="00D511E2" w:rsidP="00A11776" w:rsidRDefault="00D511E2" w14:paraId="5C8F5032" w14:textId="29DAADF7">
      <w:pPr>
        <w:spacing w:after="0" w:line="270" w:lineRule="auto"/>
        <w:ind w:right="-7"/>
        <w:jc w:val="both"/>
        <w:rPr>
          <w:rFonts w:ascii="Arial" w:hAnsi="Arial" w:eastAsia="Arial" w:cs="Arial"/>
          <w:color w:val="000000"/>
          <w:w w:val="102"/>
          <w:lang w:val="en-GB"/>
        </w:rPr>
      </w:pPr>
    </w:p>
    <w:p w:rsidRPr="00A67D86" w:rsidR="00D511E2" w:rsidP="00A11776" w:rsidRDefault="00D511E2" w14:paraId="4550A9CB" w14:textId="77777777">
      <w:pPr>
        <w:spacing w:after="0" w:line="270" w:lineRule="auto"/>
        <w:ind w:right="-7"/>
        <w:jc w:val="both"/>
        <w:rPr>
          <w:rFonts w:ascii="Arial" w:hAnsi="Arial" w:eastAsia="Arial" w:cs="Arial"/>
          <w:color w:val="000000"/>
          <w:w w:val="102"/>
          <w:lang w:val="en-GB"/>
        </w:rPr>
      </w:pPr>
    </w:p>
    <w:p w:rsidR="00DE41CF" w:rsidP="00D511E2" w:rsidRDefault="00362B18" w14:paraId="48618AAC" w14:textId="67F75069">
      <w:pPr>
        <w:pStyle w:val="Nadpis1"/>
        <w:rPr>
          <w:rFonts w:ascii="Arial" w:hAnsi="Arial" w:cs="Arial"/>
          <w:color w:val="auto"/>
          <w:lang w:val="en-GB"/>
        </w:rPr>
      </w:pPr>
      <w:bookmarkStart w:name="_Toc67600170" w:id="6"/>
      <w:r w:rsidRPr="00A67D86">
        <w:rPr>
          <w:rFonts w:ascii="Arial" w:hAnsi="Arial" w:cs="Arial"/>
          <w:color w:val="auto"/>
          <w:lang w:val="en-GB"/>
        </w:rPr>
        <w:lastRenderedPageBreak/>
        <w:t>Attachment</w:t>
      </w:r>
      <w:r w:rsidRPr="00A67D86" w:rsidR="00625597">
        <w:rPr>
          <w:rFonts w:ascii="Arial" w:hAnsi="Arial" w:cs="Arial"/>
          <w:color w:val="auto"/>
          <w:lang w:val="en-GB"/>
        </w:rPr>
        <w:t xml:space="preserve"> No. 1 – </w:t>
      </w:r>
      <w:r w:rsidR="00542605">
        <w:rPr>
          <w:rFonts w:ascii="Arial" w:hAnsi="Arial" w:cs="Arial"/>
          <w:color w:val="auto"/>
          <w:lang w:val="en-GB"/>
        </w:rPr>
        <w:t xml:space="preserve">Draft of </w:t>
      </w:r>
      <w:r w:rsidRPr="00A67D86" w:rsidR="00625597">
        <w:rPr>
          <w:rFonts w:ascii="Arial" w:hAnsi="Arial" w:cs="Arial"/>
          <w:color w:val="auto"/>
          <w:lang w:val="en-GB"/>
        </w:rPr>
        <w:t>Certificate of Conformance, AQL report</w:t>
      </w:r>
      <w:bookmarkEnd w:id="6"/>
    </w:p>
    <w:p w:rsidRPr="00D511E2" w:rsidR="00D511E2" w:rsidP="00D511E2" w:rsidRDefault="00D511E2" w14:paraId="15D4BBDE" w14:textId="77777777">
      <w:pPr>
        <w:rPr>
          <w:lang w:val="en-GB"/>
        </w:rPr>
      </w:pPr>
    </w:p>
    <w:p w:rsidRPr="00EC4F8C" w:rsidR="00EC4F8C" w:rsidP="00EC4F8C" w:rsidRDefault="00DE41CF" w14:paraId="48C67F8B" w14:textId="68F81A3B">
      <w:pPr>
        <w:tabs>
          <w:tab w:val="center" w:pos="4536"/>
          <w:tab w:val="left" w:pos="7365"/>
        </w:tabs>
        <w:rPr>
          <w:rFonts w:ascii="Arial" w:hAnsi="Arial" w:cs="Arial"/>
          <w:b/>
          <w:sz w:val="28"/>
          <w:szCs w:val="28"/>
        </w:rPr>
      </w:pPr>
      <w:r>
        <w:rPr>
          <w:rFonts w:ascii="Arial" w:hAnsi="Arial" w:cs="Arial"/>
          <w:b/>
          <w:sz w:val="32"/>
          <w:szCs w:val="32"/>
          <w:lang w:val="en-GB"/>
        </w:rPr>
        <w:tab/>
      </w:r>
      <w:r w:rsidR="00F1526A">
        <w:rPr>
          <w:rFonts w:ascii="Arial" w:hAnsi="Arial" w:cs="Arial"/>
          <w:b/>
          <w:sz w:val="28"/>
          <w:szCs w:val="28"/>
        </w:rPr>
        <w:t>CERTIFICATE OF CONFORMANCE</w:t>
      </w:r>
      <w:r w:rsidRPr="00EC4F8C" w:rsidR="00EC4F8C">
        <w:rPr>
          <w:rFonts w:ascii="Arial" w:hAnsi="Arial" w:cs="Arial"/>
          <w:b/>
          <w:sz w:val="28"/>
          <w:szCs w:val="28"/>
        </w:rPr>
        <w:t xml:space="preserve"> – AQL </w:t>
      </w:r>
      <w:proofErr w:type="spellStart"/>
      <w:r w:rsidRPr="00EC4F8C" w:rsidR="00EC4F8C">
        <w:rPr>
          <w:rFonts w:ascii="Arial" w:hAnsi="Arial" w:cs="Arial"/>
          <w:b/>
          <w:sz w:val="28"/>
          <w:szCs w:val="28"/>
        </w:rPr>
        <w:t>proto</w:t>
      </w:r>
      <w:r w:rsidR="00F1526A">
        <w:rPr>
          <w:rFonts w:ascii="Arial" w:hAnsi="Arial" w:cs="Arial"/>
          <w:b/>
          <w:sz w:val="28"/>
          <w:szCs w:val="28"/>
        </w:rPr>
        <w:t>c</w:t>
      </w:r>
      <w:r w:rsidRPr="00EC4F8C" w:rsidR="00EC4F8C">
        <w:rPr>
          <w:rFonts w:ascii="Arial" w:hAnsi="Arial" w:cs="Arial"/>
          <w:b/>
          <w:sz w:val="28"/>
          <w:szCs w:val="28"/>
        </w:rPr>
        <w:t>ol</w:t>
      </w:r>
      <w:proofErr w:type="spellEnd"/>
      <w:r w:rsidRPr="00EC4F8C" w:rsidR="00EC4F8C">
        <w:rPr>
          <w:rFonts w:ascii="Arial" w:hAnsi="Arial" w:cs="Arial"/>
          <w:b/>
          <w:sz w:val="28"/>
          <w:szCs w:val="28"/>
        </w:rPr>
        <w:tab/>
      </w:r>
    </w:p>
    <w:p w:rsidRPr="00EC4F8C" w:rsidR="00EC4F8C" w:rsidP="00D511E2" w:rsidRDefault="00DE41CF" w14:paraId="64683434" w14:textId="1D37E075">
      <w:pPr>
        <w:rPr>
          <w:rFonts w:ascii="Arial" w:hAnsi="Arial" w:cs="Arial"/>
        </w:rPr>
      </w:pPr>
      <w:proofErr w:type="spellStart"/>
      <w:r>
        <w:rPr>
          <w:rFonts w:ascii="Arial" w:hAnsi="Arial" w:cs="Arial"/>
        </w:rPr>
        <w:t>Prelaminated</w:t>
      </w:r>
      <w:proofErr w:type="spellEnd"/>
      <w:r>
        <w:rPr>
          <w:rFonts w:ascii="Arial" w:hAnsi="Arial" w:cs="Arial"/>
        </w:rPr>
        <w:t xml:space="preserve"> </w:t>
      </w:r>
      <w:proofErr w:type="spellStart"/>
      <w:r>
        <w:rPr>
          <w:rFonts w:ascii="Arial" w:hAnsi="Arial" w:cs="Arial"/>
        </w:rPr>
        <w:t>cards</w:t>
      </w:r>
      <w:proofErr w:type="spellEnd"/>
      <w:r>
        <w:rPr>
          <w:rFonts w:ascii="Arial" w:hAnsi="Arial" w:cs="Arial"/>
        </w:rPr>
        <w:t xml:space="preserve"> </w:t>
      </w:r>
      <w:proofErr w:type="spellStart"/>
      <w:r>
        <w:rPr>
          <w:rFonts w:ascii="Arial" w:hAnsi="Arial" w:cs="Arial"/>
        </w:rPr>
        <w:t>inlays</w:t>
      </w:r>
      <w:proofErr w:type="spellEnd"/>
      <w:r>
        <w:rPr>
          <w:rFonts w:ascii="Arial" w:hAnsi="Arial" w:cs="Arial"/>
        </w:rPr>
        <w:t xml:space="preserve"> </w:t>
      </w:r>
      <w:proofErr w:type="spellStart"/>
      <w:r>
        <w:rPr>
          <w:rFonts w:ascii="Arial" w:hAnsi="Arial" w:cs="Arial"/>
        </w:rPr>
        <w:t>for</w:t>
      </w:r>
      <w:proofErr w:type="spellEnd"/>
      <w:r>
        <w:rPr>
          <w:rFonts w:ascii="Arial" w:hAnsi="Arial" w:cs="Arial"/>
        </w:rPr>
        <w:t xml:space="preserve"> ID1 </w:t>
      </w:r>
      <w:proofErr w:type="spellStart"/>
      <w:r>
        <w:rPr>
          <w:rFonts w:ascii="Arial" w:hAnsi="Arial" w:cs="Arial"/>
        </w:rPr>
        <w:t>cards</w:t>
      </w:r>
      <w:proofErr w:type="spellEnd"/>
      <w:r>
        <w:rPr>
          <w:rFonts w:ascii="Arial" w:hAnsi="Arial" w:cs="Arial"/>
        </w:rPr>
        <w:t xml:space="preserve"> </w:t>
      </w:r>
      <w:proofErr w:type="spellStart"/>
      <w:r>
        <w:rPr>
          <w:rFonts w:ascii="Arial" w:hAnsi="Arial" w:cs="Arial"/>
        </w:rPr>
        <w:t>with</w:t>
      </w:r>
      <w:proofErr w:type="spellEnd"/>
      <w:r>
        <w:rPr>
          <w:rFonts w:ascii="Arial" w:hAnsi="Arial" w:cs="Arial"/>
        </w:rPr>
        <w:t xml:space="preserve"> transparent </w:t>
      </w:r>
      <w:proofErr w:type="spellStart"/>
      <w:r>
        <w:rPr>
          <w:rFonts w:ascii="Arial" w:hAnsi="Arial" w:cs="Arial"/>
        </w:rPr>
        <w:t>window</w:t>
      </w:r>
      <w:proofErr w:type="spellEnd"/>
      <w:r w:rsidRPr="00EC4F8C" w:rsidR="00EC4F8C">
        <w:rPr>
          <w:rFonts w:ascii="Arial" w:hAnsi="Arial" w:cs="Arial"/>
        </w:rPr>
        <w:t xml:space="preserve">/ </w:t>
      </w:r>
      <w:proofErr w:type="spellStart"/>
      <w:r>
        <w:rPr>
          <w:rFonts w:ascii="Arial" w:hAnsi="Arial" w:cs="Arial"/>
        </w:rPr>
        <w:t>Protocol</w:t>
      </w:r>
      <w:proofErr w:type="spellEnd"/>
      <w:r>
        <w:rPr>
          <w:rFonts w:ascii="Arial" w:hAnsi="Arial" w:cs="Arial"/>
        </w:rPr>
        <w:t xml:space="preserve"> </w:t>
      </w:r>
      <w:proofErr w:type="spellStart"/>
      <w:r>
        <w:rPr>
          <w:rFonts w:ascii="Arial" w:hAnsi="Arial" w:cs="Arial"/>
        </w:rPr>
        <w:t>number</w:t>
      </w:r>
      <w:proofErr w:type="spellEnd"/>
      <w:r w:rsidRPr="00EC4F8C" w:rsidR="00EC4F8C">
        <w:rPr>
          <w:rFonts w:ascii="Arial" w:hAnsi="Arial" w:cs="Arial"/>
        </w:rPr>
        <w:t>:</w:t>
      </w:r>
    </w:p>
    <w:p w:rsidRPr="00EC4F8C" w:rsidR="00EC4F8C" w:rsidP="00DE41CF" w:rsidRDefault="00DE41CF" w14:paraId="5224F399" w14:textId="318E4525">
      <w:pPr>
        <w:spacing w:after="0"/>
        <w:rPr>
          <w:rFonts w:ascii="Arial" w:hAnsi="Arial" w:cs="Arial"/>
        </w:rPr>
      </w:pPr>
      <w:r>
        <w:rPr>
          <w:rFonts w:ascii="Arial" w:hAnsi="Arial" w:cs="Arial"/>
        </w:rPr>
        <w:t>Project</w:t>
      </w:r>
      <w:r w:rsidRPr="00EC4F8C" w:rsidR="00EC4F8C">
        <w:rPr>
          <w:rFonts w:ascii="Arial" w:hAnsi="Arial" w:cs="Arial"/>
        </w:rPr>
        <w:t xml:space="preserve">: </w:t>
      </w:r>
    </w:p>
    <w:p w:rsidRPr="00EC4F8C" w:rsidR="00EC4F8C" w:rsidP="00DE41CF" w:rsidRDefault="00DE41CF" w14:paraId="6EA20713" w14:textId="308F3D69">
      <w:pPr>
        <w:spacing w:after="0"/>
        <w:rPr>
          <w:rFonts w:ascii="Arial" w:hAnsi="Arial" w:cs="Arial"/>
        </w:rPr>
      </w:pPr>
      <w:proofErr w:type="spellStart"/>
      <w:r>
        <w:rPr>
          <w:rFonts w:ascii="Arial" w:hAnsi="Arial" w:cs="Arial"/>
        </w:rPr>
        <w:t>Number</w:t>
      </w:r>
      <w:proofErr w:type="spellEnd"/>
      <w:r>
        <w:rPr>
          <w:rFonts w:ascii="Arial" w:hAnsi="Arial" w:cs="Arial"/>
        </w:rPr>
        <w:t xml:space="preserve"> </w:t>
      </w:r>
      <w:proofErr w:type="spellStart"/>
      <w:r>
        <w:rPr>
          <w:rFonts w:ascii="Arial" w:hAnsi="Arial" w:cs="Arial"/>
        </w:rPr>
        <w:t>of</w:t>
      </w:r>
      <w:proofErr w:type="spellEnd"/>
      <w:r>
        <w:rPr>
          <w:rFonts w:ascii="Arial" w:hAnsi="Arial" w:cs="Arial"/>
        </w:rPr>
        <w:t xml:space="preserve"> </w:t>
      </w:r>
      <w:proofErr w:type="spellStart"/>
      <w:r>
        <w:rPr>
          <w:rFonts w:ascii="Arial" w:hAnsi="Arial" w:cs="Arial"/>
        </w:rPr>
        <w:t>production</w:t>
      </w:r>
      <w:proofErr w:type="spellEnd"/>
      <w:r>
        <w:rPr>
          <w:rFonts w:ascii="Arial" w:hAnsi="Arial" w:cs="Arial"/>
        </w:rPr>
        <w:t xml:space="preserve"> </w:t>
      </w:r>
      <w:proofErr w:type="spellStart"/>
      <w:r>
        <w:rPr>
          <w:rFonts w:ascii="Arial" w:hAnsi="Arial" w:cs="Arial"/>
        </w:rPr>
        <w:t>batch</w:t>
      </w:r>
      <w:proofErr w:type="spellEnd"/>
      <w:r w:rsidRPr="00EC4F8C" w:rsidR="00EC4F8C">
        <w:rPr>
          <w:rFonts w:ascii="Arial" w:hAnsi="Arial" w:cs="Arial"/>
        </w:rPr>
        <w:t xml:space="preserve">: </w:t>
      </w:r>
    </w:p>
    <w:p w:rsidRPr="00EC4F8C" w:rsidR="00EC4F8C" w:rsidP="00DE41CF" w:rsidRDefault="00DE41CF" w14:paraId="58F66394" w14:textId="3DF6EBCC">
      <w:pPr>
        <w:spacing w:after="0"/>
        <w:rPr>
          <w:rFonts w:ascii="Arial" w:hAnsi="Arial" w:cs="Arial"/>
        </w:rPr>
      </w:pPr>
      <w:proofErr w:type="spellStart"/>
      <w:r>
        <w:rPr>
          <w:rFonts w:ascii="Arial" w:hAnsi="Arial" w:cs="Arial"/>
        </w:rPr>
        <w:t>Delivered</w:t>
      </w:r>
      <w:proofErr w:type="spellEnd"/>
      <w:r>
        <w:rPr>
          <w:rFonts w:ascii="Arial" w:hAnsi="Arial" w:cs="Arial"/>
        </w:rPr>
        <w:t xml:space="preserve"> </w:t>
      </w:r>
      <w:proofErr w:type="spellStart"/>
      <w:r>
        <w:rPr>
          <w:rFonts w:ascii="Arial" w:hAnsi="Arial" w:cs="Arial"/>
        </w:rPr>
        <w:t>quantity</w:t>
      </w:r>
      <w:proofErr w:type="spellEnd"/>
      <w:r w:rsidRPr="00EC4F8C" w:rsidR="00EC4F8C">
        <w:rPr>
          <w:rFonts w:ascii="Arial" w:hAnsi="Arial" w:cs="Arial"/>
        </w:rPr>
        <w:t xml:space="preserve">: </w:t>
      </w:r>
    </w:p>
    <w:p w:rsidRPr="00EC4F8C" w:rsidR="00EC4F8C" w:rsidP="00DE41CF" w:rsidRDefault="00DE41CF" w14:paraId="7F571262" w14:textId="0A87821E">
      <w:pPr>
        <w:spacing w:after="0"/>
        <w:rPr>
          <w:rFonts w:ascii="Arial" w:hAnsi="Arial" w:cs="Arial"/>
        </w:rPr>
      </w:pPr>
      <w:proofErr w:type="spellStart"/>
      <w:r>
        <w:rPr>
          <w:rFonts w:ascii="Arial" w:hAnsi="Arial" w:cs="Arial"/>
        </w:rPr>
        <w:t>Code</w:t>
      </w:r>
      <w:proofErr w:type="spellEnd"/>
      <w:r>
        <w:rPr>
          <w:rFonts w:ascii="Arial" w:hAnsi="Arial" w:cs="Arial"/>
        </w:rPr>
        <w:t xml:space="preserve"> </w:t>
      </w:r>
      <w:proofErr w:type="spellStart"/>
      <w:r>
        <w:rPr>
          <w:rFonts w:ascii="Arial" w:hAnsi="Arial" w:cs="Arial"/>
        </w:rPr>
        <w:t>of</w:t>
      </w:r>
      <w:proofErr w:type="spellEnd"/>
      <w:r>
        <w:rPr>
          <w:rFonts w:ascii="Arial" w:hAnsi="Arial" w:cs="Arial"/>
        </w:rPr>
        <w:t xml:space="preserve"> </w:t>
      </w:r>
      <w:proofErr w:type="spellStart"/>
      <w:r>
        <w:rPr>
          <w:rFonts w:ascii="Arial" w:hAnsi="Arial" w:cs="Arial"/>
        </w:rPr>
        <w:t>selection</w:t>
      </w:r>
      <w:proofErr w:type="spellEnd"/>
      <w:r w:rsidRPr="00EC4F8C" w:rsidR="00EC4F8C">
        <w:rPr>
          <w:rFonts w:ascii="Arial" w:hAnsi="Arial" w:cs="Arial"/>
        </w:rPr>
        <w:t xml:space="preserve">/ </w:t>
      </w:r>
      <w:proofErr w:type="spellStart"/>
      <w:r>
        <w:rPr>
          <w:rFonts w:ascii="Arial" w:hAnsi="Arial" w:cs="Arial"/>
        </w:rPr>
        <w:t>Volume</w:t>
      </w:r>
      <w:proofErr w:type="spellEnd"/>
      <w:r>
        <w:rPr>
          <w:rFonts w:ascii="Arial" w:hAnsi="Arial" w:cs="Arial"/>
        </w:rPr>
        <w:t xml:space="preserve"> </w:t>
      </w:r>
      <w:proofErr w:type="spellStart"/>
      <w:r>
        <w:rPr>
          <w:rFonts w:ascii="Arial" w:hAnsi="Arial" w:cs="Arial"/>
        </w:rPr>
        <w:t>of</w:t>
      </w:r>
      <w:proofErr w:type="spellEnd"/>
      <w:r>
        <w:rPr>
          <w:rFonts w:ascii="Arial" w:hAnsi="Arial" w:cs="Arial"/>
        </w:rPr>
        <w:t xml:space="preserve"> </w:t>
      </w:r>
      <w:proofErr w:type="spellStart"/>
      <w:r>
        <w:rPr>
          <w:rFonts w:ascii="Arial" w:hAnsi="Arial" w:cs="Arial"/>
        </w:rPr>
        <w:t>controlled</w:t>
      </w:r>
      <w:proofErr w:type="spellEnd"/>
      <w:r>
        <w:rPr>
          <w:rFonts w:ascii="Arial" w:hAnsi="Arial" w:cs="Arial"/>
        </w:rPr>
        <w:t xml:space="preserve"> </w:t>
      </w:r>
      <w:proofErr w:type="spellStart"/>
      <w:r>
        <w:rPr>
          <w:rFonts w:ascii="Arial" w:hAnsi="Arial" w:cs="Arial"/>
        </w:rPr>
        <w:t>sheets</w:t>
      </w:r>
      <w:proofErr w:type="spellEnd"/>
      <w:r w:rsidRPr="00EC4F8C" w:rsidR="00EC4F8C">
        <w:rPr>
          <w:rFonts w:ascii="Arial" w:hAnsi="Arial" w:cs="Arial"/>
        </w:rPr>
        <w:t xml:space="preserve">: </w:t>
      </w:r>
    </w:p>
    <w:p w:rsidRPr="00EC4F8C" w:rsidR="00EC4F8C" w:rsidP="00DE41CF" w:rsidRDefault="00EC4F8C" w14:paraId="4A692FD7" w14:textId="40B91518">
      <w:pPr>
        <w:spacing w:after="0"/>
        <w:rPr>
          <w:rFonts w:ascii="Arial" w:hAnsi="Arial" w:cs="Arial"/>
        </w:rPr>
      </w:pPr>
      <w:proofErr w:type="spellStart"/>
      <w:r w:rsidRPr="00EC4F8C">
        <w:rPr>
          <w:rFonts w:ascii="Arial" w:hAnsi="Arial" w:cs="Arial"/>
        </w:rPr>
        <w:t>D</w:t>
      </w:r>
      <w:r w:rsidR="00DE41CF">
        <w:rPr>
          <w:rFonts w:ascii="Arial" w:hAnsi="Arial" w:cs="Arial"/>
        </w:rPr>
        <w:t>elivery</w:t>
      </w:r>
      <w:proofErr w:type="spellEnd"/>
      <w:r w:rsidR="00DE41CF">
        <w:rPr>
          <w:rFonts w:ascii="Arial" w:hAnsi="Arial" w:cs="Arial"/>
        </w:rPr>
        <w:t xml:space="preserve"> </w:t>
      </w:r>
      <w:proofErr w:type="spellStart"/>
      <w:r w:rsidR="00DE41CF">
        <w:rPr>
          <w:rFonts w:ascii="Arial" w:hAnsi="Arial" w:cs="Arial"/>
        </w:rPr>
        <w:t>date</w:t>
      </w:r>
      <w:proofErr w:type="spellEnd"/>
      <w:r w:rsidRPr="00EC4F8C">
        <w:rPr>
          <w:rFonts w:ascii="Arial" w:hAnsi="Arial" w:cs="Arial"/>
        </w:rPr>
        <w:t xml:space="preserve">: </w:t>
      </w:r>
    </w:p>
    <w:p w:rsidR="00D511E2" w:rsidP="00D511E2" w:rsidRDefault="00D511E2" w14:paraId="41A2DBF3" w14:textId="77777777">
      <w:pPr>
        <w:jc w:val="both"/>
        <w:rPr>
          <w:rFonts w:ascii="Arial" w:hAnsi="Arial" w:cs="Arial"/>
          <w:sz w:val="20"/>
          <w:szCs w:val="20"/>
        </w:rPr>
      </w:pPr>
    </w:p>
    <w:p w:rsidRPr="00D511E2" w:rsidR="00EC4F8C" w:rsidP="00D511E2" w:rsidRDefault="00DE41CF" w14:paraId="3C471E35" w14:textId="73F2B8A7">
      <w:pPr>
        <w:jc w:val="both"/>
        <w:rPr>
          <w:rFonts w:ascii="Arial" w:hAnsi="Arial" w:cs="Arial"/>
          <w:sz w:val="20"/>
          <w:szCs w:val="20"/>
        </w:rPr>
      </w:pPr>
      <w:proofErr w:type="spellStart"/>
      <w:r w:rsidRPr="00D511E2">
        <w:rPr>
          <w:rFonts w:ascii="Arial" w:hAnsi="Arial" w:cs="Arial"/>
          <w:sz w:val="20"/>
          <w:szCs w:val="20"/>
        </w:rPr>
        <w:t>We</w:t>
      </w:r>
      <w:proofErr w:type="spellEnd"/>
      <w:r w:rsidRPr="00D511E2">
        <w:rPr>
          <w:rFonts w:ascii="Arial" w:hAnsi="Arial" w:cs="Arial"/>
          <w:sz w:val="20"/>
          <w:szCs w:val="20"/>
        </w:rPr>
        <w:t xml:space="preserve"> </w:t>
      </w:r>
      <w:proofErr w:type="spellStart"/>
      <w:r w:rsidRPr="00D511E2">
        <w:rPr>
          <w:rFonts w:ascii="Arial" w:hAnsi="Arial" w:cs="Arial"/>
          <w:sz w:val="20"/>
          <w:szCs w:val="20"/>
        </w:rPr>
        <w:t>confirm</w:t>
      </w:r>
      <w:proofErr w:type="spellEnd"/>
      <w:r w:rsidRPr="00D511E2">
        <w:rPr>
          <w:rFonts w:ascii="Arial" w:hAnsi="Arial" w:cs="Arial"/>
          <w:sz w:val="20"/>
          <w:szCs w:val="20"/>
        </w:rPr>
        <w:t xml:space="preserve"> </w:t>
      </w:r>
      <w:proofErr w:type="spellStart"/>
      <w:r w:rsidRPr="00D511E2">
        <w:rPr>
          <w:rFonts w:ascii="Arial" w:hAnsi="Arial" w:cs="Arial"/>
          <w:sz w:val="20"/>
          <w:szCs w:val="20"/>
        </w:rPr>
        <w:t>that</w:t>
      </w:r>
      <w:proofErr w:type="spellEnd"/>
      <w:r w:rsidRPr="00D511E2">
        <w:rPr>
          <w:rFonts w:ascii="Arial" w:hAnsi="Arial" w:cs="Arial"/>
          <w:sz w:val="20"/>
          <w:szCs w:val="20"/>
        </w:rPr>
        <w:t xml:space="preserve"> </w:t>
      </w:r>
      <w:proofErr w:type="spellStart"/>
      <w:r w:rsidRPr="00D511E2">
        <w:rPr>
          <w:rFonts w:ascii="Arial" w:hAnsi="Arial" w:cs="Arial"/>
          <w:sz w:val="20"/>
          <w:szCs w:val="20"/>
        </w:rPr>
        <w:t>the</w:t>
      </w:r>
      <w:proofErr w:type="spellEnd"/>
      <w:r w:rsidRPr="00D511E2">
        <w:rPr>
          <w:rFonts w:ascii="Arial" w:hAnsi="Arial" w:cs="Arial"/>
          <w:sz w:val="20"/>
          <w:szCs w:val="20"/>
        </w:rPr>
        <w:t xml:space="preserve"> </w:t>
      </w:r>
      <w:proofErr w:type="spellStart"/>
      <w:r w:rsidRPr="00D511E2">
        <w:rPr>
          <w:rFonts w:ascii="Arial" w:hAnsi="Arial" w:cs="Arial"/>
          <w:sz w:val="20"/>
          <w:szCs w:val="20"/>
        </w:rPr>
        <w:t>above</w:t>
      </w:r>
      <w:proofErr w:type="spellEnd"/>
      <w:r w:rsidRPr="00D511E2">
        <w:rPr>
          <w:rFonts w:ascii="Arial" w:hAnsi="Arial" w:cs="Arial"/>
          <w:sz w:val="20"/>
          <w:szCs w:val="20"/>
        </w:rPr>
        <w:t xml:space="preserve"> </w:t>
      </w:r>
      <w:proofErr w:type="spellStart"/>
      <w:r w:rsidRPr="00D511E2">
        <w:rPr>
          <w:rFonts w:ascii="Arial" w:hAnsi="Arial" w:cs="Arial"/>
          <w:sz w:val="20"/>
          <w:szCs w:val="20"/>
        </w:rPr>
        <w:t>product</w:t>
      </w:r>
      <w:proofErr w:type="spellEnd"/>
      <w:r w:rsidRPr="00D511E2">
        <w:rPr>
          <w:rFonts w:ascii="Arial" w:hAnsi="Arial" w:cs="Arial"/>
          <w:sz w:val="20"/>
          <w:szCs w:val="20"/>
        </w:rPr>
        <w:t xml:space="preserve"> has </w:t>
      </w:r>
      <w:proofErr w:type="spellStart"/>
      <w:r w:rsidRPr="00D511E2">
        <w:rPr>
          <w:rFonts w:ascii="Arial" w:hAnsi="Arial" w:cs="Arial"/>
          <w:sz w:val="20"/>
          <w:szCs w:val="20"/>
        </w:rPr>
        <w:t>been</w:t>
      </w:r>
      <w:proofErr w:type="spellEnd"/>
      <w:r w:rsidRPr="00D511E2">
        <w:rPr>
          <w:rFonts w:ascii="Arial" w:hAnsi="Arial" w:cs="Arial"/>
          <w:sz w:val="20"/>
          <w:szCs w:val="20"/>
        </w:rPr>
        <w:t xml:space="preserve"> </w:t>
      </w:r>
      <w:proofErr w:type="spellStart"/>
      <w:r w:rsidRPr="00D511E2">
        <w:rPr>
          <w:rFonts w:ascii="Arial" w:hAnsi="Arial" w:cs="Arial"/>
          <w:sz w:val="20"/>
          <w:szCs w:val="20"/>
        </w:rPr>
        <w:t>properly</w:t>
      </w:r>
      <w:proofErr w:type="spellEnd"/>
      <w:r w:rsidRPr="00D511E2">
        <w:rPr>
          <w:rFonts w:ascii="Arial" w:hAnsi="Arial" w:cs="Arial"/>
          <w:sz w:val="20"/>
          <w:szCs w:val="20"/>
        </w:rPr>
        <w:t xml:space="preserve"> </w:t>
      </w:r>
      <w:proofErr w:type="spellStart"/>
      <w:r w:rsidRPr="00D511E2">
        <w:rPr>
          <w:rFonts w:ascii="Arial" w:hAnsi="Arial" w:cs="Arial"/>
          <w:sz w:val="20"/>
          <w:szCs w:val="20"/>
        </w:rPr>
        <w:t>tested</w:t>
      </w:r>
      <w:proofErr w:type="spellEnd"/>
      <w:r w:rsidRPr="00D511E2">
        <w:rPr>
          <w:rFonts w:ascii="Arial" w:hAnsi="Arial" w:cs="Arial"/>
          <w:sz w:val="20"/>
          <w:szCs w:val="20"/>
        </w:rPr>
        <w:t xml:space="preserve"> </w:t>
      </w:r>
      <w:proofErr w:type="spellStart"/>
      <w:r w:rsidRPr="00D511E2">
        <w:rPr>
          <w:rFonts w:ascii="Arial" w:hAnsi="Arial" w:cs="Arial"/>
          <w:sz w:val="20"/>
          <w:szCs w:val="20"/>
        </w:rPr>
        <w:t>according</w:t>
      </w:r>
      <w:proofErr w:type="spellEnd"/>
      <w:r w:rsidRPr="00D511E2">
        <w:rPr>
          <w:rFonts w:ascii="Arial" w:hAnsi="Arial" w:cs="Arial"/>
          <w:sz w:val="20"/>
          <w:szCs w:val="20"/>
        </w:rPr>
        <w:t xml:space="preserve"> to </w:t>
      </w:r>
      <w:proofErr w:type="spellStart"/>
      <w:r w:rsidRPr="00D511E2">
        <w:rPr>
          <w:rFonts w:ascii="Arial" w:hAnsi="Arial" w:cs="Arial"/>
          <w:sz w:val="20"/>
          <w:szCs w:val="20"/>
        </w:rPr>
        <w:t>our</w:t>
      </w:r>
      <w:proofErr w:type="spellEnd"/>
      <w:r w:rsidRPr="00D511E2">
        <w:rPr>
          <w:rFonts w:ascii="Arial" w:hAnsi="Arial" w:cs="Arial"/>
          <w:sz w:val="20"/>
          <w:szCs w:val="20"/>
        </w:rPr>
        <w:t xml:space="preserve"> </w:t>
      </w:r>
      <w:proofErr w:type="spellStart"/>
      <w:r w:rsidRPr="00D511E2">
        <w:rPr>
          <w:rFonts w:ascii="Arial" w:hAnsi="Arial" w:cs="Arial"/>
          <w:sz w:val="20"/>
          <w:szCs w:val="20"/>
        </w:rPr>
        <w:t>internal</w:t>
      </w:r>
      <w:proofErr w:type="spellEnd"/>
      <w:r w:rsidRPr="00D511E2">
        <w:rPr>
          <w:rFonts w:ascii="Arial" w:hAnsi="Arial" w:cs="Arial"/>
          <w:sz w:val="20"/>
          <w:szCs w:val="20"/>
        </w:rPr>
        <w:t xml:space="preserve"> testing </w:t>
      </w:r>
      <w:proofErr w:type="spellStart"/>
      <w:r w:rsidRPr="00D511E2">
        <w:rPr>
          <w:rFonts w:ascii="Arial" w:hAnsi="Arial" w:cs="Arial"/>
          <w:sz w:val="20"/>
          <w:szCs w:val="20"/>
        </w:rPr>
        <w:t>procedures</w:t>
      </w:r>
      <w:proofErr w:type="spellEnd"/>
      <w:r w:rsidRPr="00D511E2">
        <w:rPr>
          <w:rFonts w:ascii="Arial" w:hAnsi="Arial" w:cs="Arial"/>
          <w:sz w:val="20"/>
          <w:szCs w:val="20"/>
        </w:rPr>
        <w:t xml:space="preserve"> and </w:t>
      </w:r>
      <w:proofErr w:type="spellStart"/>
      <w:r w:rsidRPr="00D511E2">
        <w:rPr>
          <w:rFonts w:ascii="Arial" w:hAnsi="Arial" w:cs="Arial"/>
          <w:sz w:val="20"/>
          <w:szCs w:val="20"/>
        </w:rPr>
        <w:t>declare</w:t>
      </w:r>
      <w:proofErr w:type="spellEnd"/>
      <w:r w:rsidRPr="00D511E2">
        <w:rPr>
          <w:rFonts w:ascii="Arial" w:hAnsi="Arial" w:cs="Arial"/>
          <w:sz w:val="20"/>
          <w:szCs w:val="20"/>
        </w:rPr>
        <w:t xml:space="preserve"> </w:t>
      </w:r>
      <w:proofErr w:type="spellStart"/>
      <w:r w:rsidRPr="00D511E2">
        <w:rPr>
          <w:rFonts w:ascii="Arial" w:hAnsi="Arial" w:cs="Arial"/>
          <w:sz w:val="20"/>
          <w:szCs w:val="20"/>
        </w:rPr>
        <w:t>under</w:t>
      </w:r>
      <w:proofErr w:type="spellEnd"/>
      <w:r w:rsidRPr="00D511E2">
        <w:rPr>
          <w:rFonts w:ascii="Arial" w:hAnsi="Arial" w:cs="Arial"/>
          <w:sz w:val="20"/>
          <w:szCs w:val="20"/>
        </w:rPr>
        <w:t xml:space="preserve"> </w:t>
      </w:r>
      <w:proofErr w:type="spellStart"/>
      <w:r w:rsidRPr="00D511E2">
        <w:rPr>
          <w:rFonts w:ascii="Arial" w:hAnsi="Arial" w:cs="Arial"/>
          <w:sz w:val="20"/>
          <w:szCs w:val="20"/>
        </w:rPr>
        <w:t>our</w:t>
      </w:r>
      <w:proofErr w:type="spellEnd"/>
      <w:r w:rsidRPr="00D511E2">
        <w:rPr>
          <w:rFonts w:ascii="Arial" w:hAnsi="Arial" w:cs="Arial"/>
          <w:sz w:val="20"/>
          <w:szCs w:val="20"/>
        </w:rPr>
        <w:t xml:space="preserve"> sole </w:t>
      </w:r>
      <w:proofErr w:type="spellStart"/>
      <w:r w:rsidRPr="00D511E2">
        <w:rPr>
          <w:rFonts w:ascii="Arial" w:hAnsi="Arial" w:cs="Arial"/>
          <w:sz w:val="20"/>
          <w:szCs w:val="20"/>
        </w:rPr>
        <w:t>responsibility</w:t>
      </w:r>
      <w:proofErr w:type="spellEnd"/>
      <w:r w:rsidRPr="00D511E2">
        <w:rPr>
          <w:rFonts w:ascii="Arial" w:hAnsi="Arial" w:cs="Arial"/>
          <w:sz w:val="20"/>
          <w:szCs w:val="20"/>
        </w:rPr>
        <w:t xml:space="preserve"> </w:t>
      </w:r>
      <w:proofErr w:type="spellStart"/>
      <w:r w:rsidRPr="00D511E2">
        <w:rPr>
          <w:rFonts w:ascii="Arial" w:hAnsi="Arial" w:cs="Arial"/>
          <w:sz w:val="20"/>
          <w:szCs w:val="20"/>
        </w:rPr>
        <w:t>that</w:t>
      </w:r>
      <w:proofErr w:type="spellEnd"/>
      <w:r w:rsidRPr="00D511E2">
        <w:rPr>
          <w:rFonts w:ascii="Arial" w:hAnsi="Arial" w:cs="Arial"/>
          <w:sz w:val="20"/>
          <w:szCs w:val="20"/>
        </w:rPr>
        <w:t xml:space="preserve"> </w:t>
      </w:r>
      <w:proofErr w:type="spellStart"/>
      <w:r w:rsidRPr="00D511E2">
        <w:rPr>
          <w:rFonts w:ascii="Arial" w:hAnsi="Arial" w:cs="Arial"/>
          <w:sz w:val="20"/>
          <w:szCs w:val="20"/>
        </w:rPr>
        <w:t>the</w:t>
      </w:r>
      <w:proofErr w:type="spellEnd"/>
      <w:r w:rsidRPr="00D511E2">
        <w:rPr>
          <w:rFonts w:ascii="Arial" w:hAnsi="Arial" w:cs="Arial"/>
          <w:sz w:val="20"/>
          <w:szCs w:val="20"/>
        </w:rPr>
        <w:t xml:space="preserve"> </w:t>
      </w:r>
      <w:proofErr w:type="spellStart"/>
      <w:r w:rsidRPr="00D511E2">
        <w:rPr>
          <w:rFonts w:ascii="Arial" w:hAnsi="Arial" w:cs="Arial"/>
          <w:sz w:val="20"/>
          <w:szCs w:val="20"/>
        </w:rPr>
        <w:t>results</w:t>
      </w:r>
      <w:proofErr w:type="spellEnd"/>
      <w:r w:rsidRPr="00D511E2">
        <w:rPr>
          <w:rFonts w:ascii="Arial" w:hAnsi="Arial" w:cs="Arial"/>
          <w:sz w:val="20"/>
          <w:szCs w:val="20"/>
        </w:rPr>
        <w:t xml:space="preserve"> </w:t>
      </w:r>
      <w:proofErr w:type="spellStart"/>
      <w:r w:rsidRPr="00D511E2">
        <w:rPr>
          <w:rFonts w:ascii="Arial" w:hAnsi="Arial" w:cs="Arial"/>
          <w:sz w:val="20"/>
          <w:szCs w:val="20"/>
        </w:rPr>
        <w:t>meet</w:t>
      </w:r>
      <w:proofErr w:type="spellEnd"/>
      <w:r w:rsidRPr="00D511E2">
        <w:rPr>
          <w:rFonts w:ascii="Arial" w:hAnsi="Arial" w:cs="Arial"/>
          <w:sz w:val="20"/>
          <w:szCs w:val="20"/>
        </w:rPr>
        <w:t xml:space="preserve"> </w:t>
      </w:r>
      <w:proofErr w:type="spellStart"/>
      <w:r w:rsidRPr="00D511E2">
        <w:rPr>
          <w:rFonts w:ascii="Arial" w:hAnsi="Arial" w:cs="Arial"/>
          <w:sz w:val="20"/>
          <w:szCs w:val="20"/>
        </w:rPr>
        <w:t>the</w:t>
      </w:r>
      <w:proofErr w:type="spellEnd"/>
      <w:r w:rsidRPr="00D511E2">
        <w:rPr>
          <w:rFonts w:ascii="Arial" w:hAnsi="Arial" w:cs="Arial"/>
          <w:sz w:val="20"/>
          <w:szCs w:val="20"/>
        </w:rPr>
        <w:t xml:space="preserve"> standard </w:t>
      </w:r>
      <w:proofErr w:type="spellStart"/>
      <w:r w:rsidRPr="00D511E2">
        <w:rPr>
          <w:rFonts w:ascii="Arial" w:hAnsi="Arial" w:cs="Arial"/>
          <w:sz w:val="20"/>
          <w:szCs w:val="20"/>
        </w:rPr>
        <w:t>that</w:t>
      </w:r>
      <w:proofErr w:type="spellEnd"/>
      <w:r w:rsidRPr="00D511E2">
        <w:rPr>
          <w:rFonts w:ascii="Arial" w:hAnsi="Arial" w:cs="Arial"/>
          <w:sz w:val="20"/>
          <w:szCs w:val="20"/>
        </w:rPr>
        <w:t xml:space="preserve"> has </w:t>
      </w:r>
      <w:proofErr w:type="spellStart"/>
      <w:r w:rsidRPr="00D511E2">
        <w:rPr>
          <w:rFonts w:ascii="Arial" w:hAnsi="Arial" w:cs="Arial"/>
          <w:sz w:val="20"/>
          <w:szCs w:val="20"/>
        </w:rPr>
        <w:t>been</w:t>
      </w:r>
      <w:proofErr w:type="spellEnd"/>
      <w:r w:rsidRPr="00D511E2">
        <w:rPr>
          <w:rFonts w:ascii="Arial" w:hAnsi="Arial" w:cs="Arial"/>
          <w:sz w:val="20"/>
          <w:szCs w:val="20"/>
        </w:rPr>
        <w:t xml:space="preserve"> </w:t>
      </w:r>
      <w:proofErr w:type="spellStart"/>
      <w:r w:rsidRPr="00D511E2">
        <w:rPr>
          <w:rFonts w:ascii="Arial" w:hAnsi="Arial" w:cs="Arial"/>
          <w:sz w:val="20"/>
          <w:szCs w:val="20"/>
        </w:rPr>
        <w:t>defined</w:t>
      </w:r>
      <w:proofErr w:type="spellEnd"/>
      <w:r w:rsidRPr="00D511E2">
        <w:rPr>
          <w:rFonts w:ascii="Arial" w:hAnsi="Arial" w:cs="Arial"/>
          <w:sz w:val="20"/>
          <w:szCs w:val="20"/>
        </w:rPr>
        <w:t xml:space="preserve"> </w:t>
      </w:r>
      <w:proofErr w:type="spellStart"/>
      <w:r w:rsidRPr="00D511E2">
        <w:rPr>
          <w:rFonts w:ascii="Arial" w:hAnsi="Arial" w:cs="Arial"/>
          <w:sz w:val="20"/>
          <w:szCs w:val="20"/>
        </w:rPr>
        <w:t>for</w:t>
      </w:r>
      <w:proofErr w:type="spellEnd"/>
      <w:r w:rsidRPr="00D511E2">
        <w:rPr>
          <w:rFonts w:ascii="Arial" w:hAnsi="Arial" w:cs="Arial"/>
          <w:sz w:val="20"/>
          <w:szCs w:val="20"/>
        </w:rPr>
        <w:t xml:space="preserve"> </w:t>
      </w:r>
      <w:proofErr w:type="spellStart"/>
      <w:r w:rsidRPr="00D511E2">
        <w:rPr>
          <w:rFonts w:ascii="Arial" w:hAnsi="Arial" w:cs="Arial"/>
          <w:sz w:val="20"/>
          <w:szCs w:val="20"/>
        </w:rPr>
        <w:t>this</w:t>
      </w:r>
      <w:proofErr w:type="spellEnd"/>
      <w:r w:rsidRPr="00D511E2">
        <w:rPr>
          <w:rFonts w:ascii="Arial" w:hAnsi="Arial" w:cs="Arial"/>
          <w:sz w:val="20"/>
          <w:szCs w:val="20"/>
        </w:rPr>
        <w:t xml:space="preserve"> </w:t>
      </w:r>
      <w:proofErr w:type="spellStart"/>
      <w:r w:rsidRPr="00D511E2">
        <w:rPr>
          <w:rFonts w:ascii="Arial" w:hAnsi="Arial" w:cs="Arial"/>
          <w:sz w:val="20"/>
          <w:szCs w:val="20"/>
        </w:rPr>
        <w:t>project</w:t>
      </w:r>
      <w:proofErr w:type="spellEnd"/>
      <w:r w:rsidRPr="00D511E2">
        <w:rPr>
          <w:rFonts w:ascii="Arial" w:hAnsi="Arial" w:cs="Arial"/>
          <w:sz w:val="20"/>
          <w:szCs w:val="20"/>
        </w:rPr>
        <w:t>.</w:t>
      </w:r>
    </w:p>
    <w:p w:rsidRPr="00EC4F8C" w:rsidR="00EC4F8C" w:rsidP="002D293D" w:rsidRDefault="00DE41CF" w14:paraId="3E1BBEA2" w14:textId="7ABB022E">
      <w:pPr>
        <w:jc w:val="both"/>
        <w:rPr>
          <w:rFonts w:ascii="Arial" w:hAnsi="Arial" w:cs="Arial"/>
        </w:rPr>
      </w:pPr>
      <w:proofErr w:type="spellStart"/>
      <w:r w:rsidRPr="00DE41CF">
        <w:rPr>
          <w:rFonts w:ascii="Arial" w:hAnsi="Arial" w:cs="Arial"/>
        </w:rPr>
        <w:t>The</w:t>
      </w:r>
      <w:proofErr w:type="spellEnd"/>
      <w:r w:rsidRPr="00DE41CF">
        <w:rPr>
          <w:rFonts w:ascii="Arial" w:hAnsi="Arial" w:cs="Arial"/>
        </w:rPr>
        <w:t xml:space="preserve"> AQL </w:t>
      </w:r>
      <w:proofErr w:type="spellStart"/>
      <w:r w:rsidRPr="00DE41CF">
        <w:rPr>
          <w:rFonts w:ascii="Arial" w:hAnsi="Arial" w:cs="Arial"/>
        </w:rPr>
        <w:t>value</w:t>
      </w:r>
      <w:proofErr w:type="spellEnd"/>
      <w:r w:rsidRPr="00DE41CF">
        <w:rPr>
          <w:rFonts w:ascii="Arial" w:hAnsi="Arial" w:cs="Arial"/>
        </w:rPr>
        <w:t xml:space="preserve"> </w:t>
      </w:r>
      <w:proofErr w:type="spellStart"/>
      <w:r w:rsidRPr="00DE41CF">
        <w:rPr>
          <w:rFonts w:ascii="Arial" w:hAnsi="Arial" w:cs="Arial"/>
        </w:rPr>
        <w:t>for</w:t>
      </w:r>
      <w:proofErr w:type="spellEnd"/>
      <w:r w:rsidRPr="00DE41CF">
        <w:rPr>
          <w:rFonts w:ascii="Arial" w:hAnsi="Arial" w:cs="Arial"/>
        </w:rPr>
        <w:t xml:space="preserve"> </w:t>
      </w:r>
      <w:proofErr w:type="spellStart"/>
      <w:r w:rsidRPr="00DE41CF">
        <w:rPr>
          <w:rFonts w:ascii="Arial" w:hAnsi="Arial" w:cs="Arial"/>
        </w:rPr>
        <w:t>all</w:t>
      </w:r>
      <w:proofErr w:type="spellEnd"/>
      <w:r w:rsidRPr="00DE41CF">
        <w:rPr>
          <w:rFonts w:ascii="Arial" w:hAnsi="Arial" w:cs="Arial"/>
        </w:rPr>
        <w:t xml:space="preserve"> </w:t>
      </w:r>
      <w:proofErr w:type="spellStart"/>
      <w:r w:rsidRPr="00DE41CF">
        <w:rPr>
          <w:rFonts w:ascii="Arial" w:hAnsi="Arial" w:cs="Arial"/>
        </w:rPr>
        <w:t>deliveries</w:t>
      </w:r>
      <w:proofErr w:type="spellEnd"/>
      <w:r w:rsidRPr="00DE41CF">
        <w:rPr>
          <w:rFonts w:ascii="Arial" w:hAnsi="Arial" w:cs="Arial"/>
        </w:rPr>
        <w:t xml:space="preserve"> </w:t>
      </w:r>
      <w:proofErr w:type="spellStart"/>
      <w:r w:rsidRPr="00DE41CF">
        <w:rPr>
          <w:rFonts w:ascii="Arial" w:hAnsi="Arial" w:cs="Arial"/>
        </w:rPr>
        <w:t>is</w:t>
      </w:r>
      <w:proofErr w:type="spellEnd"/>
      <w:r w:rsidRPr="00DE41CF">
        <w:rPr>
          <w:rFonts w:ascii="Arial" w:hAnsi="Arial" w:cs="Arial"/>
        </w:rPr>
        <w:t xml:space="preserve"> </w:t>
      </w:r>
      <w:proofErr w:type="spellStart"/>
      <w:r w:rsidRPr="00DE41CF">
        <w:rPr>
          <w:rFonts w:ascii="Arial" w:hAnsi="Arial" w:cs="Arial"/>
        </w:rPr>
        <w:t>according</w:t>
      </w:r>
      <w:proofErr w:type="spellEnd"/>
      <w:r w:rsidRPr="00DE41CF">
        <w:rPr>
          <w:rFonts w:ascii="Arial" w:hAnsi="Arial" w:cs="Arial"/>
        </w:rPr>
        <w:t xml:space="preserve"> to DIN ISO 2859-1 as </w:t>
      </w:r>
      <w:r w:rsidRPr="002D293D">
        <w:rPr>
          <w:rFonts w:ascii="Arial" w:hAnsi="Arial" w:cs="Arial"/>
          <w:b/>
          <w:bCs/>
        </w:rPr>
        <w:t xml:space="preserve">0.65 </w:t>
      </w:r>
      <w:proofErr w:type="spellStart"/>
      <w:r w:rsidRPr="002D293D">
        <w:rPr>
          <w:rFonts w:ascii="Arial" w:hAnsi="Arial" w:cs="Arial"/>
          <w:b/>
          <w:bCs/>
        </w:rPr>
        <w:t>normal</w:t>
      </w:r>
      <w:proofErr w:type="spellEnd"/>
      <w:r w:rsidRPr="002D293D">
        <w:rPr>
          <w:rFonts w:ascii="Arial" w:hAnsi="Arial" w:cs="Arial"/>
          <w:b/>
          <w:bCs/>
        </w:rPr>
        <w:t xml:space="preserve"> test </w:t>
      </w:r>
      <w:proofErr w:type="spellStart"/>
      <w:r w:rsidRPr="002D293D">
        <w:rPr>
          <w:rFonts w:ascii="Arial" w:hAnsi="Arial" w:cs="Arial"/>
          <w:b/>
          <w:bCs/>
        </w:rPr>
        <w:t>method</w:t>
      </w:r>
      <w:proofErr w:type="spellEnd"/>
      <w:r w:rsidRPr="002D293D">
        <w:rPr>
          <w:rFonts w:ascii="Arial" w:hAnsi="Arial" w:cs="Arial"/>
          <w:b/>
          <w:bCs/>
        </w:rPr>
        <w:t>, level II</w:t>
      </w:r>
      <w:r w:rsidRPr="00DE41CF">
        <w:rPr>
          <w:rFonts w:ascii="Arial" w:hAnsi="Arial" w:cs="Arial"/>
        </w:rPr>
        <w:t xml:space="preserve">, </w:t>
      </w:r>
      <w:proofErr w:type="spellStart"/>
      <w:r w:rsidRPr="00DE41CF">
        <w:rPr>
          <w:rFonts w:ascii="Arial" w:hAnsi="Arial" w:cs="Arial"/>
        </w:rPr>
        <w:t>for</w:t>
      </w:r>
      <w:proofErr w:type="spellEnd"/>
      <w:r w:rsidRPr="00DE41CF">
        <w:rPr>
          <w:rFonts w:ascii="Arial" w:hAnsi="Arial" w:cs="Arial"/>
        </w:rPr>
        <w:t xml:space="preserve"> </w:t>
      </w:r>
      <w:proofErr w:type="spellStart"/>
      <w:r w:rsidRPr="00DE41CF">
        <w:rPr>
          <w:rFonts w:ascii="Arial" w:hAnsi="Arial" w:cs="Arial"/>
        </w:rPr>
        <w:t>all</w:t>
      </w:r>
      <w:proofErr w:type="spellEnd"/>
      <w:r w:rsidRPr="00DE41CF">
        <w:rPr>
          <w:rFonts w:ascii="Arial" w:hAnsi="Arial" w:cs="Arial"/>
        </w:rPr>
        <w:t xml:space="preserve"> </w:t>
      </w:r>
      <w:proofErr w:type="spellStart"/>
      <w:r w:rsidRPr="00DE41CF">
        <w:rPr>
          <w:rFonts w:ascii="Arial" w:hAnsi="Arial" w:cs="Arial"/>
        </w:rPr>
        <w:t>tests</w:t>
      </w:r>
      <w:proofErr w:type="spellEnd"/>
      <w:r w:rsidRPr="00DE41CF">
        <w:rPr>
          <w:rFonts w:ascii="Arial" w:hAnsi="Arial" w:cs="Arial"/>
        </w:rPr>
        <w:t xml:space="preserve"> </w:t>
      </w:r>
      <w:proofErr w:type="spellStart"/>
      <w:r w:rsidRPr="00DE41CF">
        <w:rPr>
          <w:rFonts w:ascii="Arial" w:hAnsi="Arial" w:cs="Arial"/>
        </w:rPr>
        <w:t>except</w:t>
      </w:r>
      <w:proofErr w:type="spellEnd"/>
      <w:r w:rsidRPr="00DE41CF">
        <w:rPr>
          <w:rFonts w:ascii="Arial" w:hAnsi="Arial" w:cs="Arial"/>
        </w:rPr>
        <w:t xml:space="preserve"> </w:t>
      </w:r>
      <w:proofErr w:type="spellStart"/>
      <w:r w:rsidRPr="00DE41CF">
        <w:rPr>
          <w:rFonts w:ascii="Arial" w:hAnsi="Arial" w:cs="Arial"/>
        </w:rPr>
        <w:t>the</w:t>
      </w:r>
      <w:proofErr w:type="spellEnd"/>
      <w:r w:rsidRPr="00DE41CF">
        <w:rPr>
          <w:rFonts w:ascii="Arial" w:hAnsi="Arial" w:cs="Arial"/>
        </w:rPr>
        <w:t xml:space="preserve"> test </w:t>
      </w:r>
      <w:proofErr w:type="spellStart"/>
      <w:r w:rsidRPr="00DE41CF">
        <w:rPr>
          <w:rFonts w:ascii="Arial" w:hAnsi="Arial" w:cs="Arial"/>
        </w:rPr>
        <w:t>method</w:t>
      </w:r>
      <w:proofErr w:type="spellEnd"/>
      <w:r w:rsidRPr="00DE41CF">
        <w:rPr>
          <w:rFonts w:ascii="Arial" w:hAnsi="Arial" w:cs="Arial"/>
        </w:rPr>
        <w:t xml:space="preserve"> </w:t>
      </w:r>
      <w:proofErr w:type="spellStart"/>
      <w:r w:rsidRPr="00DE41CF">
        <w:rPr>
          <w:rFonts w:ascii="Arial" w:hAnsi="Arial" w:cs="Arial"/>
        </w:rPr>
        <w:t>regarding</w:t>
      </w:r>
      <w:proofErr w:type="spellEnd"/>
      <w:r w:rsidRPr="00DE41CF">
        <w:rPr>
          <w:rFonts w:ascii="Arial" w:hAnsi="Arial" w:cs="Arial"/>
        </w:rPr>
        <w:t xml:space="preserve"> </w:t>
      </w:r>
      <w:proofErr w:type="spellStart"/>
      <w:r w:rsidRPr="00DE41CF">
        <w:rPr>
          <w:rFonts w:ascii="Arial" w:hAnsi="Arial" w:cs="Arial"/>
        </w:rPr>
        <w:t>the</w:t>
      </w:r>
      <w:proofErr w:type="spellEnd"/>
      <w:r w:rsidRPr="00DE41CF">
        <w:rPr>
          <w:rFonts w:ascii="Arial" w:hAnsi="Arial" w:cs="Arial"/>
        </w:rPr>
        <w:t xml:space="preserve"> </w:t>
      </w:r>
      <w:proofErr w:type="spellStart"/>
      <w:r w:rsidRPr="00DE41CF">
        <w:rPr>
          <w:rFonts w:ascii="Arial" w:hAnsi="Arial" w:cs="Arial"/>
        </w:rPr>
        <w:t>number</w:t>
      </w:r>
      <w:proofErr w:type="spellEnd"/>
      <w:r w:rsidRPr="00DE41CF">
        <w:rPr>
          <w:rFonts w:ascii="Arial" w:hAnsi="Arial" w:cs="Arial"/>
        </w:rPr>
        <w:t xml:space="preserve"> </w:t>
      </w:r>
      <w:proofErr w:type="spellStart"/>
      <w:r w:rsidRPr="00DE41CF">
        <w:rPr>
          <w:rFonts w:ascii="Arial" w:hAnsi="Arial" w:cs="Arial"/>
        </w:rPr>
        <w:t>of</w:t>
      </w:r>
      <w:proofErr w:type="spellEnd"/>
      <w:r w:rsidRPr="00DE41CF">
        <w:rPr>
          <w:rFonts w:ascii="Arial" w:hAnsi="Arial" w:cs="Arial"/>
        </w:rPr>
        <w:t xml:space="preserve"> </w:t>
      </w:r>
      <w:proofErr w:type="spellStart"/>
      <w:r w:rsidRPr="00DE41CF">
        <w:rPr>
          <w:rFonts w:ascii="Arial" w:hAnsi="Arial" w:cs="Arial"/>
        </w:rPr>
        <w:t>elements</w:t>
      </w:r>
      <w:proofErr w:type="spellEnd"/>
      <w:r w:rsidRPr="00DE41CF">
        <w:rPr>
          <w:rFonts w:ascii="Arial" w:hAnsi="Arial" w:cs="Arial"/>
        </w:rPr>
        <w:t xml:space="preserve"> per </w:t>
      </w:r>
      <w:proofErr w:type="spellStart"/>
      <w:r w:rsidRPr="00DE41CF">
        <w:rPr>
          <w:rFonts w:ascii="Arial" w:hAnsi="Arial" w:cs="Arial"/>
        </w:rPr>
        <w:t>sheet</w:t>
      </w:r>
      <w:proofErr w:type="spellEnd"/>
      <w:r w:rsidRPr="00DE41CF">
        <w:rPr>
          <w:rFonts w:ascii="Arial" w:hAnsi="Arial" w:cs="Arial"/>
        </w:rPr>
        <w:t xml:space="preserve"> and </w:t>
      </w:r>
      <w:proofErr w:type="spellStart"/>
      <w:r w:rsidRPr="00DE41CF">
        <w:rPr>
          <w:rFonts w:ascii="Arial" w:hAnsi="Arial" w:cs="Arial"/>
        </w:rPr>
        <w:t>the</w:t>
      </w:r>
      <w:proofErr w:type="spellEnd"/>
      <w:r w:rsidRPr="00DE41CF">
        <w:rPr>
          <w:rFonts w:ascii="Arial" w:hAnsi="Arial" w:cs="Arial"/>
        </w:rPr>
        <w:t xml:space="preserve"> </w:t>
      </w:r>
      <w:proofErr w:type="spellStart"/>
      <w:r w:rsidRPr="00DE41CF">
        <w:rPr>
          <w:rFonts w:ascii="Arial" w:hAnsi="Arial" w:cs="Arial"/>
        </w:rPr>
        <w:t>completeness</w:t>
      </w:r>
      <w:proofErr w:type="spellEnd"/>
      <w:r w:rsidRPr="00DE41CF">
        <w:rPr>
          <w:rFonts w:ascii="Arial" w:hAnsi="Arial" w:cs="Arial"/>
        </w:rPr>
        <w:t xml:space="preserve"> </w:t>
      </w:r>
      <w:proofErr w:type="spellStart"/>
      <w:r w:rsidRPr="00DE41CF">
        <w:rPr>
          <w:rFonts w:ascii="Arial" w:hAnsi="Arial" w:cs="Arial"/>
        </w:rPr>
        <w:t>of</w:t>
      </w:r>
      <w:proofErr w:type="spellEnd"/>
      <w:r w:rsidRPr="00DE41CF">
        <w:rPr>
          <w:rFonts w:ascii="Arial" w:hAnsi="Arial" w:cs="Arial"/>
        </w:rPr>
        <w:t xml:space="preserve"> </w:t>
      </w:r>
      <w:proofErr w:type="spellStart"/>
      <w:r w:rsidRPr="00DE41CF">
        <w:rPr>
          <w:rFonts w:ascii="Arial" w:hAnsi="Arial" w:cs="Arial"/>
        </w:rPr>
        <w:t>the</w:t>
      </w:r>
      <w:proofErr w:type="spellEnd"/>
      <w:r w:rsidRPr="00DE41CF">
        <w:rPr>
          <w:rFonts w:ascii="Arial" w:hAnsi="Arial" w:cs="Arial"/>
        </w:rPr>
        <w:t xml:space="preserve"> design.</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207"/>
        <w:gridCol w:w="3309"/>
        <w:gridCol w:w="1652"/>
        <w:gridCol w:w="894"/>
      </w:tblGrid>
      <w:tr w:rsidRPr="00EC4F8C" w:rsidR="00EC4F8C" w:rsidTr="00DE41CF" w14:paraId="50E6AACF" w14:textId="77777777">
        <w:tc>
          <w:tcPr>
            <w:tcW w:w="3207" w:type="dxa"/>
            <w:tcBorders>
              <w:top w:val="single" w:color="auto" w:sz="4" w:space="0"/>
              <w:left w:val="single" w:color="auto" w:sz="4" w:space="0"/>
              <w:bottom w:val="single" w:color="auto" w:sz="4" w:space="0"/>
              <w:right w:val="single" w:color="auto" w:sz="4" w:space="0"/>
            </w:tcBorders>
            <w:shd w:val="clear" w:color="auto" w:fill="auto"/>
          </w:tcPr>
          <w:p w:rsidRPr="00EC4F8C" w:rsidR="00EC4F8C" w:rsidP="00D511E2" w:rsidRDefault="00DE41CF" w14:paraId="496D26D7" w14:textId="123BAE47">
            <w:pPr>
              <w:spacing w:after="0"/>
              <w:jc w:val="center"/>
              <w:rPr>
                <w:rFonts w:ascii="Arial" w:hAnsi="Arial" w:cs="Arial"/>
              </w:rPr>
            </w:pPr>
            <w:r>
              <w:rPr>
                <w:rFonts w:ascii="Arial" w:hAnsi="Arial" w:cs="Arial"/>
                <w:b/>
              </w:rPr>
              <w:t xml:space="preserve">Test </w:t>
            </w:r>
            <w:proofErr w:type="spellStart"/>
            <w:r>
              <w:rPr>
                <w:rFonts w:ascii="Arial" w:hAnsi="Arial" w:cs="Arial"/>
                <w:b/>
              </w:rPr>
              <w:t>method</w:t>
            </w:r>
            <w:proofErr w:type="spellEnd"/>
          </w:p>
        </w:tc>
        <w:tc>
          <w:tcPr>
            <w:tcW w:w="3309" w:type="dxa"/>
            <w:tcBorders>
              <w:top w:val="single" w:color="auto" w:sz="4" w:space="0"/>
              <w:left w:val="single" w:color="auto" w:sz="4" w:space="0"/>
              <w:bottom w:val="single" w:color="auto" w:sz="4" w:space="0"/>
              <w:right w:val="single" w:color="auto" w:sz="4" w:space="0"/>
            </w:tcBorders>
            <w:shd w:val="clear" w:color="auto" w:fill="auto"/>
          </w:tcPr>
          <w:p w:rsidRPr="00EC4F8C" w:rsidR="00EC4F8C" w:rsidP="00D511E2" w:rsidRDefault="00EC4F8C" w14:paraId="7B77E5B6" w14:textId="3DC64AC4">
            <w:pPr>
              <w:spacing w:after="0"/>
              <w:jc w:val="center"/>
              <w:rPr>
                <w:rFonts w:ascii="Arial" w:hAnsi="Arial" w:cs="Arial"/>
                <w:b/>
              </w:rPr>
            </w:pPr>
            <w:r w:rsidRPr="00EC4F8C">
              <w:rPr>
                <w:rFonts w:ascii="Arial" w:hAnsi="Arial" w:cs="Arial"/>
                <w:b/>
              </w:rPr>
              <w:t>Limit</w:t>
            </w:r>
            <w:r w:rsidR="00DE41CF">
              <w:rPr>
                <w:rFonts w:ascii="Arial" w:hAnsi="Arial" w:cs="Arial"/>
                <w:b/>
              </w:rPr>
              <w:t xml:space="preserve"> </w:t>
            </w:r>
            <w:proofErr w:type="spellStart"/>
            <w:r w:rsidR="00DE41CF">
              <w:rPr>
                <w:rFonts w:ascii="Arial" w:hAnsi="Arial" w:cs="Arial"/>
                <w:b/>
              </w:rPr>
              <w:t>values</w:t>
            </w:r>
            <w:proofErr w:type="spellEnd"/>
          </w:p>
        </w:tc>
        <w:tc>
          <w:tcPr>
            <w:tcW w:w="1652" w:type="dxa"/>
            <w:tcBorders>
              <w:top w:val="single" w:color="auto" w:sz="4" w:space="0"/>
              <w:left w:val="single" w:color="auto" w:sz="4" w:space="0"/>
              <w:bottom w:val="single" w:color="auto" w:sz="4" w:space="0"/>
              <w:right w:val="single" w:color="auto" w:sz="4" w:space="0"/>
            </w:tcBorders>
            <w:shd w:val="clear" w:color="auto" w:fill="auto"/>
          </w:tcPr>
          <w:p w:rsidRPr="00EC4F8C" w:rsidR="00EC4F8C" w:rsidP="00D511E2" w:rsidRDefault="00DE41CF" w14:paraId="41B46EA1" w14:textId="41E05F73">
            <w:pPr>
              <w:spacing w:after="0"/>
              <w:jc w:val="center"/>
              <w:rPr>
                <w:rFonts w:ascii="Arial" w:hAnsi="Arial" w:cs="Arial"/>
                <w:b/>
              </w:rPr>
            </w:pPr>
            <w:proofErr w:type="spellStart"/>
            <w:r>
              <w:rPr>
                <w:rFonts w:ascii="Arial" w:hAnsi="Arial" w:cs="Arial"/>
                <w:b/>
              </w:rPr>
              <w:t>Number</w:t>
            </w:r>
            <w:proofErr w:type="spellEnd"/>
            <w:r w:rsidRPr="00EC4F8C" w:rsidR="00EC4F8C">
              <w:rPr>
                <w:rFonts w:ascii="Arial" w:hAnsi="Arial" w:cs="Arial"/>
                <w:b/>
              </w:rPr>
              <w:t xml:space="preserve"> </w:t>
            </w:r>
            <w:r>
              <w:rPr>
                <w:rFonts w:ascii="Arial" w:hAnsi="Arial" w:cs="Arial"/>
                <w:b/>
              </w:rPr>
              <w:t>Y</w:t>
            </w:r>
            <w:r w:rsidRPr="00EC4F8C" w:rsidR="00EC4F8C">
              <w:rPr>
                <w:rFonts w:ascii="Arial" w:hAnsi="Arial" w:cs="Arial"/>
                <w:b/>
              </w:rPr>
              <w:t xml:space="preserve"> / N</w:t>
            </w:r>
          </w:p>
        </w:tc>
        <w:tc>
          <w:tcPr>
            <w:tcW w:w="894" w:type="dxa"/>
            <w:tcBorders>
              <w:top w:val="single" w:color="auto" w:sz="4" w:space="0"/>
              <w:left w:val="single" w:color="auto" w:sz="4" w:space="0"/>
              <w:bottom w:val="single" w:color="auto" w:sz="4" w:space="0"/>
              <w:right w:val="single" w:color="auto" w:sz="4" w:space="0"/>
            </w:tcBorders>
            <w:shd w:val="clear" w:color="auto" w:fill="auto"/>
          </w:tcPr>
          <w:p w:rsidRPr="00EC4F8C" w:rsidR="00EC4F8C" w:rsidP="00D511E2" w:rsidRDefault="00DE41CF" w14:paraId="4204E58A" w14:textId="022197E4">
            <w:pPr>
              <w:spacing w:after="0"/>
              <w:jc w:val="center"/>
              <w:rPr>
                <w:rFonts w:ascii="Arial" w:hAnsi="Arial" w:cs="Arial"/>
                <w:b/>
              </w:rPr>
            </w:pPr>
            <w:r>
              <w:rPr>
                <w:rFonts w:ascii="Arial" w:hAnsi="Arial" w:cs="Arial"/>
                <w:b/>
              </w:rPr>
              <w:t>Y</w:t>
            </w:r>
            <w:r w:rsidRPr="00EC4F8C" w:rsidR="00EC4F8C">
              <w:rPr>
                <w:rFonts w:ascii="Arial" w:hAnsi="Arial" w:cs="Arial"/>
                <w:b/>
              </w:rPr>
              <w:t xml:space="preserve"> / N</w:t>
            </w:r>
          </w:p>
        </w:tc>
      </w:tr>
      <w:tr w:rsidRPr="00EC4F8C" w:rsidR="00CD007B" w:rsidTr="00DE41CF" w14:paraId="318AAA35" w14:textId="77777777">
        <w:tc>
          <w:tcPr>
            <w:tcW w:w="3207" w:type="dxa"/>
            <w:tcBorders>
              <w:top w:val="single" w:color="auto" w:sz="4" w:space="0"/>
              <w:left w:val="single" w:color="auto" w:sz="4" w:space="0"/>
              <w:bottom w:val="single" w:color="auto" w:sz="4" w:space="0"/>
              <w:right w:val="single" w:color="auto" w:sz="4" w:space="0"/>
            </w:tcBorders>
            <w:shd w:val="clear" w:color="auto" w:fill="auto"/>
          </w:tcPr>
          <w:p w:rsidRPr="002D293D" w:rsidR="00CD007B" w:rsidP="00D511E2" w:rsidRDefault="00CD007B" w14:paraId="3C33B292" w14:textId="139ED1E2">
            <w:pPr>
              <w:spacing w:after="0"/>
              <w:rPr>
                <w:rFonts w:ascii="Arial" w:hAnsi="Arial" w:cs="Arial"/>
                <w:sz w:val="20"/>
                <w:szCs w:val="20"/>
              </w:rPr>
            </w:pPr>
            <w:proofErr w:type="spellStart"/>
            <w:r w:rsidRPr="002D293D">
              <w:rPr>
                <w:rFonts w:ascii="Arial" w:hAnsi="Arial" w:cs="Arial"/>
                <w:sz w:val="20"/>
                <w:szCs w:val="20"/>
              </w:rPr>
              <w:t>Product</w:t>
            </w:r>
            <w:proofErr w:type="spellEnd"/>
            <w:r w:rsidRPr="002D293D">
              <w:rPr>
                <w:rFonts w:ascii="Arial" w:hAnsi="Arial" w:cs="Arial"/>
                <w:sz w:val="20"/>
                <w:szCs w:val="20"/>
              </w:rPr>
              <w:t xml:space="preserve"> </w:t>
            </w:r>
            <w:proofErr w:type="spellStart"/>
            <w:r w:rsidRPr="002D293D">
              <w:rPr>
                <w:rFonts w:ascii="Arial" w:hAnsi="Arial" w:cs="Arial"/>
                <w:sz w:val="20"/>
                <w:szCs w:val="20"/>
              </w:rPr>
              <w:t>dimensions</w:t>
            </w:r>
            <w:proofErr w:type="spellEnd"/>
            <w:r w:rsidRPr="002D293D">
              <w:rPr>
                <w:rFonts w:ascii="Arial" w:hAnsi="Arial" w:cs="Arial"/>
                <w:sz w:val="20"/>
                <w:szCs w:val="20"/>
              </w:rPr>
              <w:t xml:space="preserve"> + presence </w:t>
            </w:r>
            <w:proofErr w:type="spellStart"/>
            <w:r w:rsidRPr="002D293D">
              <w:rPr>
                <w:rFonts w:ascii="Arial" w:hAnsi="Arial" w:cs="Arial"/>
                <w:sz w:val="20"/>
                <w:szCs w:val="20"/>
              </w:rPr>
              <w:t>of</w:t>
            </w:r>
            <w:proofErr w:type="spellEnd"/>
            <w:r w:rsidRPr="002D293D">
              <w:rPr>
                <w:rFonts w:ascii="Arial" w:hAnsi="Arial" w:cs="Arial"/>
                <w:sz w:val="20"/>
                <w:szCs w:val="20"/>
              </w:rPr>
              <w:t xml:space="preserve"> </w:t>
            </w:r>
            <w:proofErr w:type="spellStart"/>
            <w:r w:rsidRPr="002D293D">
              <w:rPr>
                <w:rFonts w:ascii="Arial" w:hAnsi="Arial" w:cs="Arial"/>
                <w:sz w:val="20"/>
                <w:szCs w:val="20"/>
              </w:rPr>
              <w:t>registration</w:t>
            </w:r>
            <w:proofErr w:type="spellEnd"/>
            <w:r w:rsidRPr="002D293D">
              <w:rPr>
                <w:rFonts w:ascii="Arial" w:hAnsi="Arial" w:cs="Arial"/>
                <w:sz w:val="20"/>
                <w:szCs w:val="20"/>
              </w:rPr>
              <w:t xml:space="preserve"> </w:t>
            </w:r>
            <w:proofErr w:type="spellStart"/>
            <w:r w:rsidRPr="002D293D">
              <w:rPr>
                <w:rFonts w:ascii="Arial" w:hAnsi="Arial" w:cs="Arial"/>
                <w:sz w:val="20"/>
                <w:szCs w:val="20"/>
              </w:rPr>
              <w:t>marks</w:t>
            </w:r>
            <w:proofErr w:type="spellEnd"/>
          </w:p>
        </w:tc>
        <w:tc>
          <w:tcPr>
            <w:tcW w:w="3309" w:type="dxa"/>
            <w:tcBorders>
              <w:top w:val="single" w:color="auto" w:sz="4" w:space="0"/>
              <w:left w:val="single" w:color="auto" w:sz="4" w:space="0"/>
              <w:bottom w:val="single" w:color="auto" w:sz="4" w:space="0"/>
              <w:right w:val="single" w:color="auto" w:sz="4" w:space="0"/>
            </w:tcBorders>
            <w:shd w:val="clear" w:color="auto" w:fill="auto"/>
          </w:tcPr>
          <w:p w:rsidRPr="002D293D" w:rsidR="00CD007B" w:rsidP="00D511E2" w:rsidRDefault="00CD007B" w14:paraId="2656700B" w14:textId="4EE683AC">
            <w:pPr>
              <w:spacing w:after="0"/>
              <w:rPr>
                <w:rFonts w:ascii="Arial" w:hAnsi="Arial" w:cs="Arial"/>
                <w:sz w:val="20"/>
                <w:szCs w:val="20"/>
              </w:rPr>
            </w:pPr>
            <w:proofErr w:type="spellStart"/>
            <w:r w:rsidRPr="002D293D">
              <w:rPr>
                <w:rFonts w:ascii="Arial" w:hAnsi="Arial" w:cs="Arial"/>
                <w:sz w:val="20"/>
                <w:szCs w:val="20"/>
              </w:rPr>
              <w:t>According</w:t>
            </w:r>
            <w:proofErr w:type="spellEnd"/>
            <w:r w:rsidRPr="002D293D">
              <w:rPr>
                <w:rFonts w:ascii="Arial" w:hAnsi="Arial" w:cs="Arial"/>
                <w:sz w:val="20"/>
                <w:szCs w:val="20"/>
              </w:rPr>
              <w:t xml:space="preserve"> </w:t>
            </w:r>
            <w:proofErr w:type="spellStart"/>
            <w:r w:rsidRPr="002D293D">
              <w:rPr>
                <w:rFonts w:ascii="Arial" w:hAnsi="Arial" w:cs="Arial"/>
                <w:sz w:val="20"/>
                <w:szCs w:val="20"/>
              </w:rPr>
              <w:t>the</w:t>
            </w:r>
            <w:proofErr w:type="spellEnd"/>
            <w:r w:rsidRPr="002D293D">
              <w:rPr>
                <w:rFonts w:ascii="Arial" w:hAnsi="Arial" w:cs="Arial"/>
                <w:sz w:val="20"/>
                <w:szCs w:val="20"/>
              </w:rPr>
              <w:t xml:space="preserve"> </w:t>
            </w:r>
            <w:proofErr w:type="spellStart"/>
            <w:r w:rsidRPr="002D293D">
              <w:rPr>
                <w:rFonts w:ascii="Arial" w:hAnsi="Arial" w:cs="Arial"/>
                <w:sz w:val="20"/>
                <w:szCs w:val="20"/>
              </w:rPr>
              <w:t>Technical</w:t>
            </w:r>
            <w:proofErr w:type="spellEnd"/>
            <w:r w:rsidRPr="002D293D">
              <w:rPr>
                <w:rFonts w:ascii="Arial" w:hAnsi="Arial" w:cs="Arial"/>
                <w:sz w:val="20"/>
                <w:szCs w:val="20"/>
              </w:rPr>
              <w:t xml:space="preserve"> </w:t>
            </w:r>
            <w:proofErr w:type="spellStart"/>
            <w:r w:rsidRPr="002D293D">
              <w:rPr>
                <w:rFonts w:ascii="Arial" w:hAnsi="Arial" w:cs="Arial"/>
                <w:sz w:val="20"/>
                <w:szCs w:val="20"/>
              </w:rPr>
              <w:t>drawing</w:t>
            </w:r>
            <w:proofErr w:type="spellEnd"/>
            <w:r w:rsidRPr="002D293D">
              <w:rPr>
                <w:rFonts w:ascii="Arial" w:hAnsi="Arial" w:cs="Arial"/>
                <w:sz w:val="20"/>
                <w:szCs w:val="20"/>
              </w:rPr>
              <w:t>/</w:t>
            </w:r>
            <w:proofErr w:type="spellStart"/>
            <w:r w:rsidRPr="002D293D">
              <w:rPr>
                <w:rFonts w:ascii="Arial" w:hAnsi="Arial" w:cs="Arial"/>
                <w:sz w:val="20"/>
                <w:szCs w:val="20"/>
              </w:rPr>
              <w:t>control</w:t>
            </w:r>
            <w:proofErr w:type="spellEnd"/>
            <w:r w:rsidRPr="002D293D">
              <w:rPr>
                <w:rFonts w:ascii="Arial" w:hAnsi="Arial" w:cs="Arial"/>
                <w:sz w:val="20"/>
                <w:szCs w:val="20"/>
              </w:rPr>
              <w:t xml:space="preserve"> film</w:t>
            </w:r>
          </w:p>
        </w:tc>
        <w:tc>
          <w:tcPr>
            <w:tcW w:w="1652" w:type="dxa"/>
            <w:tcBorders>
              <w:top w:val="single" w:color="auto" w:sz="4" w:space="0"/>
              <w:left w:val="single" w:color="auto" w:sz="4" w:space="0"/>
              <w:bottom w:val="single" w:color="auto" w:sz="4" w:space="0"/>
              <w:right w:val="single" w:color="auto" w:sz="4" w:space="0"/>
            </w:tcBorders>
            <w:shd w:val="clear" w:color="auto" w:fill="auto"/>
          </w:tcPr>
          <w:p w:rsidRPr="00EC4F8C" w:rsidR="00CD007B" w:rsidP="00D511E2" w:rsidRDefault="00CD007B" w14:paraId="5D152A24" w14:textId="77777777">
            <w:pPr>
              <w:spacing w:after="0"/>
              <w:jc w:val="center"/>
              <w:rPr>
                <w:rFonts w:ascii="Arial" w:hAnsi="Arial" w:cs="Arial"/>
              </w:rPr>
            </w:pPr>
          </w:p>
        </w:tc>
        <w:tc>
          <w:tcPr>
            <w:tcW w:w="894" w:type="dxa"/>
            <w:tcBorders>
              <w:top w:val="single" w:color="auto" w:sz="4" w:space="0"/>
              <w:left w:val="single" w:color="auto" w:sz="4" w:space="0"/>
              <w:bottom w:val="single" w:color="auto" w:sz="4" w:space="0"/>
              <w:right w:val="single" w:color="auto" w:sz="4" w:space="0"/>
            </w:tcBorders>
            <w:shd w:val="clear" w:color="auto" w:fill="auto"/>
          </w:tcPr>
          <w:p w:rsidRPr="00EC4F8C" w:rsidR="00CD007B" w:rsidP="00D511E2" w:rsidRDefault="00CD007B" w14:paraId="0FFE803F" w14:textId="77777777">
            <w:pPr>
              <w:spacing w:after="0"/>
              <w:jc w:val="center"/>
              <w:rPr>
                <w:rFonts w:ascii="Arial" w:hAnsi="Arial" w:cs="Arial"/>
              </w:rPr>
            </w:pPr>
          </w:p>
        </w:tc>
      </w:tr>
      <w:tr w:rsidRPr="00EC4F8C" w:rsidR="00CD007B" w:rsidTr="00DE41CF" w14:paraId="6EC8CDE1" w14:textId="77777777">
        <w:tc>
          <w:tcPr>
            <w:tcW w:w="3207" w:type="dxa"/>
            <w:tcBorders>
              <w:top w:val="single" w:color="auto" w:sz="4" w:space="0"/>
              <w:left w:val="single" w:color="auto" w:sz="4" w:space="0"/>
              <w:bottom w:val="single" w:color="auto" w:sz="4" w:space="0"/>
              <w:right w:val="single" w:color="auto" w:sz="4" w:space="0"/>
            </w:tcBorders>
            <w:shd w:val="clear" w:color="auto" w:fill="auto"/>
          </w:tcPr>
          <w:p w:rsidRPr="002D293D" w:rsidR="00CD007B" w:rsidP="00D511E2" w:rsidRDefault="00CD007B" w14:paraId="2FB08B5F" w14:textId="65A808D9">
            <w:pPr>
              <w:spacing w:after="0"/>
              <w:rPr>
                <w:rFonts w:ascii="Arial" w:hAnsi="Arial" w:cs="Arial"/>
                <w:sz w:val="20"/>
                <w:szCs w:val="20"/>
              </w:rPr>
            </w:pPr>
            <w:proofErr w:type="spellStart"/>
            <w:r w:rsidRPr="002D293D">
              <w:rPr>
                <w:rFonts w:ascii="Arial" w:hAnsi="Arial" w:cs="Arial"/>
                <w:sz w:val="20"/>
                <w:szCs w:val="20"/>
              </w:rPr>
              <w:t>Position</w:t>
            </w:r>
            <w:proofErr w:type="spellEnd"/>
            <w:r w:rsidRPr="002D293D">
              <w:rPr>
                <w:rFonts w:ascii="Arial" w:hAnsi="Arial" w:cs="Arial"/>
                <w:sz w:val="20"/>
                <w:szCs w:val="20"/>
              </w:rPr>
              <w:t xml:space="preserve"> </w:t>
            </w:r>
            <w:proofErr w:type="spellStart"/>
            <w:r w:rsidRPr="002D293D">
              <w:rPr>
                <w:rFonts w:ascii="Arial" w:hAnsi="Arial" w:cs="Arial"/>
                <w:sz w:val="20"/>
                <w:szCs w:val="20"/>
              </w:rPr>
              <w:t>of</w:t>
            </w:r>
            <w:proofErr w:type="spellEnd"/>
            <w:r w:rsidRPr="002D293D">
              <w:rPr>
                <w:rFonts w:ascii="Arial" w:hAnsi="Arial" w:cs="Arial"/>
                <w:sz w:val="20"/>
                <w:szCs w:val="20"/>
              </w:rPr>
              <w:t xml:space="preserve"> transparent </w:t>
            </w:r>
            <w:proofErr w:type="spellStart"/>
            <w:r w:rsidRPr="002D293D">
              <w:rPr>
                <w:rFonts w:ascii="Arial" w:hAnsi="Arial" w:cs="Arial"/>
                <w:sz w:val="20"/>
                <w:szCs w:val="20"/>
              </w:rPr>
              <w:t>window</w:t>
            </w:r>
            <w:proofErr w:type="spellEnd"/>
          </w:p>
        </w:tc>
        <w:tc>
          <w:tcPr>
            <w:tcW w:w="3309" w:type="dxa"/>
            <w:tcBorders>
              <w:top w:val="single" w:color="auto" w:sz="4" w:space="0"/>
              <w:left w:val="single" w:color="auto" w:sz="4" w:space="0"/>
              <w:bottom w:val="single" w:color="auto" w:sz="4" w:space="0"/>
              <w:right w:val="single" w:color="auto" w:sz="4" w:space="0"/>
            </w:tcBorders>
            <w:shd w:val="clear" w:color="auto" w:fill="auto"/>
          </w:tcPr>
          <w:p w:rsidRPr="002D293D" w:rsidR="00CD007B" w:rsidP="00D511E2" w:rsidRDefault="00CD007B" w14:paraId="22DF865E" w14:textId="7A686B28">
            <w:pPr>
              <w:spacing w:after="0"/>
              <w:rPr>
                <w:rFonts w:ascii="Arial" w:hAnsi="Arial" w:cs="Arial"/>
                <w:sz w:val="20"/>
                <w:szCs w:val="20"/>
              </w:rPr>
            </w:pPr>
            <w:r w:rsidRPr="002D293D">
              <w:rPr>
                <w:rFonts w:ascii="Arial" w:hAnsi="Arial" w:cs="Arial"/>
                <w:sz w:val="20"/>
                <w:szCs w:val="20"/>
              </w:rPr>
              <w:t>± 1 mm /</w:t>
            </w:r>
            <w:proofErr w:type="spellStart"/>
            <w:r w:rsidRPr="002D293D">
              <w:rPr>
                <w:rFonts w:ascii="Arial" w:hAnsi="Arial" w:cs="Arial"/>
                <w:sz w:val="20"/>
                <w:szCs w:val="20"/>
              </w:rPr>
              <w:t>control</w:t>
            </w:r>
            <w:proofErr w:type="spellEnd"/>
            <w:r w:rsidRPr="002D293D">
              <w:rPr>
                <w:rFonts w:ascii="Arial" w:hAnsi="Arial" w:cs="Arial"/>
                <w:sz w:val="20"/>
                <w:szCs w:val="20"/>
              </w:rPr>
              <w:t xml:space="preserve"> film</w:t>
            </w:r>
          </w:p>
        </w:tc>
        <w:tc>
          <w:tcPr>
            <w:tcW w:w="1652" w:type="dxa"/>
            <w:tcBorders>
              <w:top w:val="single" w:color="auto" w:sz="4" w:space="0"/>
              <w:left w:val="single" w:color="auto" w:sz="4" w:space="0"/>
              <w:bottom w:val="single" w:color="auto" w:sz="4" w:space="0"/>
              <w:right w:val="single" w:color="auto" w:sz="4" w:space="0"/>
            </w:tcBorders>
            <w:shd w:val="clear" w:color="auto" w:fill="auto"/>
          </w:tcPr>
          <w:p w:rsidRPr="00EC4F8C" w:rsidR="00CD007B" w:rsidP="00D511E2" w:rsidRDefault="00CD007B" w14:paraId="7432893B" w14:textId="77777777">
            <w:pPr>
              <w:spacing w:after="0"/>
              <w:jc w:val="center"/>
              <w:rPr>
                <w:rFonts w:ascii="Arial" w:hAnsi="Arial" w:cs="Arial"/>
              </w:rPr>
            </w:pPr>
          </w:p>
        </w:tc>
        <w:tc>
          <w:tcPr>
            <w:tcW w:w="894" w:type="dxa"/>
            <w:tcBorders>
              <w:top w:val="single" w:color="auto" w:sz="4" w:space="0"/>
              <w:left w:val="single" w:color="auto" w:sz="4" w:space="0"/>
              <w:bottom w:val="single" w:color="auto" w:sz="4" w:space="0"/>
              <w:right w:val="single" w:color="auto" w:sz="4" w:space="0"/>
            </w:tcBorders>
            <w:shd w:val="clear" w:color="auto" w:fill="auto"/>
          </w:tcPr>
          <w:p w:rsidRPr="00EC4F8C" w:rsidR="00CD007B" w:rsidP="00D511E2" w:rsidRDefault="00CD007B" w14:paraId="51C78868" w14:textId="77777777">
            <w:pPr>
              <w:spacing w:after="0"/>
              <w:jc w:val="center"/>
              <w:rPr>
                <w:rFonts w:ascii="Arial" w:hAnsi="Arial" w:cs="Arial"/>
              </w:rPr>
            </w:pPr>
          </w:p>
        </w:tc>
      </w:tr>
      <w:tr w:rsidRPr="00EC4F8C" w:rsidR="00CD007B" w:rsidTr="00DE41CF" w14:paraId="14C85D5F" w14:textId="77777777">
        <w:tc>
          <w:tcPr>
            <w:tcW w:w="3207" w:type="dxa"/>
            <w:tcBorders>
              <w:top w:val="single" w:color="auto" w:sz="4" w:space="0"/>
              <w:left w:val="single" w:color="auto" w:sz="4" w:space="0"/>
              <w:bottom w:val="single" w:color="auto" w:sz="4" w:space="0"/>
              <w:right w:val="single" w:color="auto" w:sz="4" w:space="0"/>
            </w:tcBorders>
            <w:shd w:val="clear" w:color="auto" w:fill="auto"/>
          </w:tcPr>
          <w:p w:rsidRPr="002D293D" w:rsidR="00CD007B" w:rsidP="00D511E2" w:rsidRDefault="00CD007B" w14:paraId="288F113F" w14:textId="62544C32">
            <w:pPr>
              <w:spacing w:after="0"/>
              <w:rPr>
                <w:rFonts w:ascii="Arial" w:hAnsi="Arial" w:cs="Arial"/>
                <w:sz w:val="20"/>
                <w:szCs w:val="20"/>
              </w:rPr>
            </w:pPr>
            <w:proofErr w:type="spellStart"/>
            <w:r w:rsidRPr="002D293D">
              <w:rPr>
                <w:rFonts w:ascii="Arial" w:hAnsi="Arial" w:cs="Arial"/>
                <w:sz w:val="20"/>
                <w:szCs w:val="20"/>
              </w:rPr>
              <w:t>Lamination</w:t>
            </w:r>
            <w:proofErr w:type="spellEnd"/>
            <w:r w:rsidRPr="002D293D">
              <w:rPr>
                <w:rFonts w:ascii="Arial" w:hAnsi="Arial" w:cs="Arial"/>
                <w:sz w:val="20"/>
                <w:szCs w:val="20"/>
              </w:rPr>
              <w:t xml:space="preserve"> test</w:t>
            </w:r>
          </w:p>
        </w:tc>
        <w:tc>
          <w:tcPr>
            <w:tcW w:w="3309" w:type="dxa"/>
            <w:tcBorders>
              <w:top w:val="single" w:color="auto" w:sz="4" w:space="0"/>
              <w:left w:val="single" w:color="auto" w:sz="4" w:space="0"/>
              <w:bottom w:val="single" w:color="auto" w:sz="4" w:space="0"/>
              <w:right w:val="single" w:color="auto" w:sz="4" w:space="0"/>
            </w:tcBorders>
            <w:shd w:val="clear" w:color="auto" w:fill="auto"/>
          </w:tcPr>
          <w:p w:rsidRPr="002D293D" w:rsidR="00CD007B" w:rsidP="00D511E2" w:rsidRDefault="00CD007B" w14:paraId="139575EE" w14:textId="56FBF281">
            <w:pPr>
              <w:spacing w:after="0"/>
              <w:rPr>
                <w:rFonts w:ascii="Arial" w:hAnsi="Arial" w:cs="Arial"/>
                <w:sz w:val="20"/>
                <w:szCs w:val="20"/>
              </w:rPr>
            </w:pPr>
            <w:r w:rsidRPr="002D293D">
              <w:rPr>
                <w:rFonts w:ascii="Arial" w:hAnsi="Arial" w:cs="Arial"/>
                <w:sz w:val="20"/>
                <w:szCs w:val="20"/>
              </w:rPr>
              <w:t>Limit sample</w:t>
            </w:r>
          </w:p>
        </w:tc>
        <w:tc>
          <w:tcPr>
            <w:tcW w:w="1652" w:type="dxa"/>
            <w:tcBorders>
              <w:top w:val="single" w:color="auto" w:sz="4" w:space="0"/>
              <w:left w:val="single" w:color="auto" w:sz="4" w:space="0"/>
              <w:bottom w:val="single" w:color="auto" w:sz="4" w:space="0"/>
              <w:right w:val="single" w:color="auto" w:sz="4" w:space="0"/>
            </w:tcBorders>
            <w:shd w:val="clear" w:color="auto" w:fill="auto"/>
          </w:tcPr>
          <w:p w:rsidRPr="00EC4F8C" w:rsidR="00CD007B" w:rsidP="00D511E2" w:rsidRDefault="00CD007B" w14:paraId="67D9EF58" w14:textId="77777777">
            <w:pPr>
              <w:spacing w:after="0"/>
              <w:jc w:val="center"/>
              <w:rPr>
                <w:rFonts w:ascii="Arial" w:hAnsi="Arial" w:cs="Arial"/>
              </w:rPr>
            </w:pPr>
          </w:p>
        </w:tc>
        <w:tc>
          <w:tcPr>
            <w:tcW w:w="894" w:type="dxa"/>
            <w:tcBorders>
              <w:top w:val="single" w:color="auto" w:sz="4" w:space="0"/>
              <w:left w:val="single" w:color="auto" w:sz="4" w:space="0"/>
              <w:bottom w:val="single" w:color="auto" w:sz="4" w:space="0"/>
              <w:right w:val="single" w:color="auto" w:sz="4" w:space="0"/>
            </w:tcBorders>
            <w:shd w:val="clear" w:color="auto" w:fill="auto"/>
          </w:tcPr>
          <w:p w:rsidRPr="00EC4F8C" w:rsidR="00CD007B" w:rsidP="00D511E2" w:rsidRDefault="00CD007B" w14:paraId="2EBFF28A" w14:textId="77777777">
            <w:pPr>
              <w:spacing w:after="0"/>
              <w:jc w:val="center"/>
              <w:rPr>
                <w:rFonts w:ascii="Arial" w:hAnsi="Arial" w:cs="Arial"/>
              </w:rPr>
            </w:pPr>
          </w:p>
        </w:tc>
      </w:tr>
      <w:tr w:rsidRPr="00EC4F8C" w:rsidR="00CD007B" w:rsidTr="00DE41CF" w14:paraId="39047541" w14:textId="77777777">
        <w:tc>
          <w:tcPr>
            <w:tcW w:w="3207" w:type="dxa"/>
            <w:tcBorders>
              <w:top w:val="single" w:color="auto" w:sz="4" w:space="0"/>
              <w:left w:val="single" w:color="auto" w:sz="4" w:space="0"/>
              <w:bottom w:val="single" w:color="auto" w:sz="4" w:space="0"/>
              <w:right w:val="single" w:color="auto" w:sz="4" w:space="0"/>
            </w:tcBorders>
            <w:shd w:val="clear" w:color="auto" w:fill="auto"/>
          </w:tcPr>
          <w:p w:rsidRPr="002D293D" w:rsidR="00CD007B" w:rsidP="00D511E2" w:rsidRDefault="00CD007B" w14:paraId="65B2B2B1" w14:textId="5323C026">
            <w:pPr>
              <w:spacing w:after="0"/>
              <w:rPr>
                <w:rFonts w:ascii="Arial" w:hAnsi="Arial" w:cs="Arial"/>
                <w:sz w:val="20"/>
                <w:szCs w:val="20"/>
              </w:rPr>
            </w:pPr>
            <w:proofErr w:type="spellStart"/>
            <w:r w:rsidRPr="002D293D">
              <w:rPr>
                <w:rFonts w:ascii="Arial" w:hAnsi="Arial" w:cs="Arial"/>
                <w:sz w:val="20"/>
                <w:szCs w:val="20"/>
              </w:rPr>
              <w:t>Contamination</w:t>
            </w:r>
            <w:proofErr w:type="spellEnd"/>
            <w:r w:rsidRPr="002D293D">
              <w:rPr>
                <w:rFonts w:ascii="Arial" w:hAnsi="Arial" w:cs="Arial"/>
                <w:sz w:val="20"/>
                <w:szCs w:val="20"/>
              </w:rPr>
              <w:t>/</w:t>
            </w:r>
            <w:proofErr w:type="spellStart"/>
            <w:r w:rsidRPr="002D293D">
              <w:rPr>
                <w:rFonts w:ascii="Arial" w:hAnsi="Arial" w:cs="Arial"/>
                <w:sz w:val="20"/>
                <w:szCs w:val="20"/>
              </w:rPr>
              <w:t>Impurities</w:t>
            </w:r>
            <w:proofErr w:type="spellEnd"/>
          </w:p>
        </w:tc>
        <w:tc>
          <w:tcPr>
            <w:tcW w:w="3309" w:type="dxa"/>
            <w:tcBorders>
              <w:top w:val="single" w:color="auto" w:sz="4" w:space="0"/>
              <w:left w:val="single" w:color="auto" w:sz="4" w:space="0"/>
              <w:bottom w:val="single" w:color="auto" w:sz="4" w:space="0"/>
              <w:right w:val="single" w:color="auto" w:sz="4" w:space="0"/>
            </w:tcBorders>
            <w:shd w:val="clear" w:color="auto" w:fill="auto"/>
          </w:tcPr>
          <w:p w:rsidRPr="002D293D" w:rsidR="00CD007B" w:rsidP="00D511E2" w:rsidRDefault="00CD007B" w14:paraId="137E1E73" w14:textId="1D8F596F">
            <w:pPr>
              <w:spacing w:after="0"/>
              <w:rPr>
                <w:rFonts w:ascii="Arial" w:hAnsi="Arial" w:cs="Arial"/>
                <w:sz w:val="20"/>
                <w:szCs w:val="20"/>
              </w:rPr>
            </w:pPr>
            <w:r w:rsidRPr="002D293D">
              <w:rPr>
                <w:rFonts w:ascii="Arial" w:hAnsi="Arial" w:cs="Arial"/>
                <w:sz w:val="20"/>
                <w:szCs w:val="20"/>
              </w:rPr>
              <w:t xml:space="preserve">max.1 </w:t>
            </w:r>
            <w:proofErr w:type="spellStart"/>
            <w:r w:rsidRPr="002D293D">
              <w:rPr>
                <w:rFonts w:ascii="Arial" w:hAnsi="Arial" w:cs="Arial"/>
                <w:sz w:val="20"/>
                <w:szCs w:val="20"/>
              </w:rPr>
              <w:t>loose</w:t>
            </w:r>
            <w:proofErr w:type="spellEnd"/>
            <w:r w:rsidRPr="002D293D">
              <w:rPr>
                <w:rFonts w:ascii="Arial" w:hAnsi="Arial" w:cs="Arial"/>
                <w:sz w:val="20"/>
                <w:szCs w:val="20"/>
              </w:rPr>
              <w:t xml:space="preserve"> </w:t>
            </w:r>
            <w:proofErr w:type="spellStart"/>
            <w:r w:rsidRPr="002D293D">
              <w:rPr>
                <w:rFonts w:ascii="Arial" w:hAnsi="Arial" w:cs="Arial"/>
                <w:sz w:val="20"/>
                <w:szCs w:val="20"/>
              </w:rPr>
              <w:t>particle</w:t>
            </w:r>
            <w:proofErr w:type="spellEnd"/>
            <w:r w:rsidRPr="002D293D">
              <w:rPr>
                <w:rFonts w:ascii="Arial" w:hAnsi="Arial" w:cs="Arial"/>
                <w:sz w:val="20"/>
                <w:szCs w:val="20"/>
              </w:rPr>
              <w:t xml:space="preserve"> ≤ 1,0 mm² per </w:t>
            </w:r>
            <w:proofErr w:type="spellStart"/>
            <w:r w:rsidRPr="002D293D">
              <w:rPr>
                <w:rFonts w:ascii="Arial" w:hAnsi="Arial" w:cs="Arial"/>
                <w:sz w:val="20"/>
                <w:szCs w:val="20"/>
              </w:rPr>
              <w:t>sheet</w:t>
            </w:r>
            <w:proofErr w:type="spellEnd"/>
            <w:r w:rsidRPr="002D293D">
              <w:rPr>
                <w:rFonts w:ascii="Arial" w:hAnsi="Arial" w:cs="Arial"/>
                <w:sz w:val="20"/>
                <w:szCs w:val="20"/>
              </w:rPr>
              <w:t xml:space="preserve"> </w:t>
            </w:r>
          </w:p>
        </w:tc>
        <w:tc>
          <w:tcPr>
            <w:tcW w:w="1652" w:type="dxa"/>
            <w:tcBorders>
              <w:top w:val="single" w:color="auto" w:sz="4" w:space="0"/>
              <w:left w:val="single" w:color="auto" w:sz="4" w:space="0"/>
              <w:bottom w:val="single" w:color="auto" w:sz="4" w:space="0"/>
              <w:right w:val="single" w:color="auto" w:sz="4" w:space="0"/>
            </w:tcBorders>
            <w:shd w:val="clear" w:color="auto" w:fill="auto"/>
          </w:tcPr>
          <w:p w:rsidRPr="00EC4F8C" w:rsidR="00CD007B" w:rsidP="00D511E2" w:rsidRDefault="00CD007B" w14:paraId="6862D5B3" w14:textId="77777777">
            <w:pPr>
              <w:spacing w:after="0"/>
              <w:jc w:val="center"/>
              <w:rPr>
                <w:rFonts w:ascii="Arial" w:hAnsi="Arial" w:cs="Arial"/>
              </w:rPr>
            </w:pPr>
          </w:p>
        </w:tc>
        <w:tc>
          <w:tcPr>
            <w:tcW w:w="894" w:type="dxa"/>
            <w:tcBorders>
              <w:top w:val="single" w:color="auto" w:sz="4" w:space="0"/>
              <w:left w:val="single" w:color="auto" w:sz="4" w:space="0"/>
              <w:bottom w:val="single" w:color="auto" w:sz="4" w:space="0"/>
              <w:right w:val="single" w:color="auto" w:sz="4" w:space="0"/>
            </w:tcBorders>
            <w:shd w:val="clear" w:color="auto" w:fill="auto"/>
          </w:tcPr>
          <w:p w:rsidRPr="00EC4F8C" w:rsidR="00CD007B" w:rsidP="00D511E2" w:rsidRDefault="00CD007B" w14:paraId="32AD2F83" w14:textId="77777777">
            <w:pPr>
              <w:spacing w:after="0"/>
              <w:jc w:val="center"/>
              <w:rPr>
                <w:rFonts w:ascii="Arial" w:hAnsi="Arial" w:cs="Arial"/>
              </w:rPr>
            </w:pPr>
          </w:p>
        </w:tc>
      </w:tr>
      <w:tr w:rsidRPr="00EC4F8C" w:rsidR="00CD007B" w:rsidTr="00DE41CF" w14:paraId="23FF322B" w14:textId="77777777">
        <w:tc>
          <w:tcPr>
            <w:tcW w:w="3207" w:type="dxa"/>
            <w:tcBorders>
              <w:top w:val="single" w:color="auto" w:sz="4" w:space="0"/>
              <w:left w:val="single" w:color="auto" w:sz="4" w:space="0"/>
              <w:bottom w:val="single" w:color="auto" w:sz="4" w:space="0"/>
              <w:right w:val="single" w:color="auto" w:sz="4" w:space="0"/>
            </w:tcBorders>
            <w:shd w:val="clear" w:color="auto" w:fill="auto"/>
          </w:tcPr>
          <w:p w:rsidRPr="002D293D" w:rsidR="00CD007B" w:rsidP="00D511E2" w:rsidRDefault="00CD007B" w14:paraId="7B130F15" w14:textId="19DAA964">
            <w:pPr>
              <w:spacing w:after="0"/>
              <w:rPr>
                <w:rFonts w:ascii="Arial" w:hAnsi="Arial" w:cs="Arial"/>
                <w:sz w:val="20"/>
                <w:szCs w:val="20"/>
              </w:rPr>
            </w:pPr>
            <w:r w:rsidRPr="002D293D">
              <w:rPr>
                <w:rFonts w:ascii="Arial" w:hAnsi="Arial" w:cs="Arial"/>
                <w:sz w:val="20"/>
                <w:szCs w:val="20"/>
              </w:rPr>
              <w:t xml:space="preserve">Negative </w:t>
            </w:r>
            <w:proofErr w:type="spellStart"/>
            <w:r w:rsidRPr="002D293D">
              <w:rPr>
                <w:rFonts w:ascii="Arial" w:hAnsi="Arial" w:cs="Arial"/>
                <w:sz w:val="20"/>
                <w:szCs w:val="20"/>
              </w:rPr>
              <w:t>flakings</w:t>
            </w:r>
            <w:proofErr w:type="spellEnd"/>
          </w:p>
        </w:tc>
        <w:tc>
          <w:tcPr>
            <w:tcW w:w="3309" w:type="dxa"/>
            <w:tcBorders>
              <w:top w:val="single" w:color="auto" w:sz="4" w:space="0"/>
              <w:left w:val="single" w:color="auto" w:sz="4" w:space="0"/>
              <w:bottom w:val="single" w:color="auto" w:sz="4" w:space="0"/>
              <w:right w:val="single" w:color="auto" w:sz="4" w:space="0"/>
            </w:tcBorders>
            <w:shd w:val="clear" w:color="auto" w:fill="auto"/>
          </w:tcPr>
          <w:p w:rsidRPr="002D293D" w:rsidR="00CD007B" w:rsidP="00D511E2" w:rsidRDefault="00CD007B" w14:paraId="25369BFB" w14:textId="74A1273C">
            <w:pPr>
              <w:spacing w:after="0"/>
              <w:rPr>
                <w:rFonts w:ascii="Arial" w:hAnsi="Arial" w:cs="Arial"/>
                <w:sz w:val="20"/>
                <w:szCs w:val="20"/>
              </w:rPr>
            </w:pPr>
            <w:r w:rsidRPr="002D293D">
              <w:rPr>
                <w:rFonts w:ascii="Arial" w:hAnsi="Arial" w:cs="Arial"/>
                <w:sz w:val="20"/>
                <w:szCs w:val="20"/>
              </w:rPr>
              <w:t>≤ 0,1 mm</w:t>
            </w:r>
          </w:p>
        </w:tc>
        <w:tc>
          <w:tcPr>
            <w:tcW w:w="1652" w:type="dxa"/>
            <w:tcBorders>
              <w:top w:val="single" w:color="auto" w:sz="4" w:space="0"/>
              <w:left w:val="single" w:color="auto" w:sz="4" w:space="0"/>
              <w:bottom w:val="single" w:color="auto" w:sz="4" w:space="0"/>
              <w:right w:val="single" w:color="auto" w:sz="4" w:space="0"/>
            </w:tcBorders>
            <w:shd w:val="clear" w:color="auto" w:fill="auto"/>
          </w:tcPr>
          <w:p w:rsidRPr="00EC4F8C" w:rsidR="00CD007B" w:rsidP="00D511E2" w:rsidRDefault="00CD007B" w14:paraId="3B0AAFB2" w14:textId="77777777">
            <w:pPr>
              <w:spacing w:after="0"/>
              <w:jc w:val="center"/>
              <w:rPr>
                <w:rFonts w:ascii="Arial" w:hAnsi="Arial" w:cs="Arial"/>
              </w:rPr>
            </w:pPr>
          </w:p>
        </w:tc>
        <w:tc>
          <w:tcPr>
            <w:tcW w:w="894" w:type="dxa"/>
            <w:tcBorders>
              <w:top w:val="single" w:color="auto" w:sz="4" w:space="0"/>
              <w:left w:val="single" w:color="auto" w:sz="4" w:space="0"/>
              <w:bottom w:val="single" w:color="auto" w:sz="4" w:space="0"/>
              <w:right w:val="single" w:color="auto" w:sz="4" w:space="0"/>
            </w:tcBorders>
            <w:shd w:val="clear" w:color="auto" w:fill="auto"/>
          </w:tcPr>
          <w:p w:rsidRPr="00EC4F8C" w:rsidR="00CD007B" w:rsidP="00D511E2" w:rsidRDefault="00CD007B" w14:paraId="24030C65" w14:textId="77777777">
            <w:pPr>
              <w:spacing w:after="0"/>
              <w:jc w:val="center"/>
              <w:rPr>
                <w:rFonts w:ascii="Arial" w:hAnsi="Arial" w:cs="Arial"/>
              </w:rPr>
            </w:pPr>
          </w:p>
        </w:tc>
      </w:tr>
      <w:tr w:rsidRPr="00EC4F8C" w:rsidR="00CD007B" w:rsidTr="00DE41CF" w14:paraId="7B198D96" w14:textId="77777777">
        <w:tc>
          <w:tcPr>
            <w:tcW w:w="3207" w:type="dxa"/>
            <w:tcBorders>
              <w:top w:val="single" w:color="auto" w:sz="4" w:space="0"/>
              <w:left w:val="single" w:color="auto" w:sz="4" w:space="0"/>
              <w:bottom w:val="single" w:color="auto" w:sz="4" w:space="0"/>
              <w:right w:val="single" w:color="auto" w:sz="4" w:space="0"/>
            </w:tcBorders>
            <w:shd w:val="clear" w:color="auto" w:fill="auto"/>
          </w:tcPr>
          <w:p w:rsidRPr="002D293D" w:rsidR="00CD007B" w:rsidP="00D511E2" w:rsidRDefault="00CD007B" w14:paraId="416B7D40" w14:textId="013BA355">
            <w:pPr>
              <w:spacing w:after="0"/>
              <w:rPr>
                <w:rFonts w:ascii="Arial" w:hAnsi="Arial" w:cs="Arial"/>
                <w:sz w:val="20"/>
                <w:szCs w:val="20"/>
              </w:rPr>
            </w:pPr>
            <w:r w:rsidRPr="002D293D">
              <w:rPr>
                <w:rFonts w:ascii="Arial" w:hAnsi="Arial" w:cs="Arial"/>
                <w:sz w:val="20"/>
                <w:szCs w:val="20"/>
              </w:rPr>
              <w:t xml:space="preserve">Pozitive </w:t>
            </w:r>
            <w:proofErr w:type="spellStart"/>
            <w:r w:rsidRPr="002D293D">
              <w:rPr>
                <w:rFonts w:ascii="Arial" w:hAnsi="Arial" w:cs="Arial"/>
                <w:sz w:val="20"/>
                <w:szCs w:val="20"/>
              </w:rPr>
              <w:t>flakings</w:t>
            </w:r>
            <w:proofErr w:type="spellEnd"/>
          </w:p>
        </w:tc>
        <w:tc>
          <w:tcPr>
            <w:tcW w:w="3309" w:type="dxa"/>
            <w:tcBorders>
              <w:top w:val="single" w:color="auto" w:sz="4" w:space="0"/>
              <w:left w:val="single" w:color="auto" w:sz="4" w:space="0"/>
              <w:bottom w:val="single" w:color="auto" w:sz="4" w:space="0"/>
              <w:right w:val="single" w:color="auto" w:sz="4" w:space="0"/>
            </w:tcBorders>
            <w:shd w:val="clear" w:color="auto" w:fill="auto"/>
          </w:tcPr>
          <w:p w:rsidRPr="002D293D" w:rsidR="00CD007B" w:rsidP="00D511E2" w:rsidRDefault="00CD007B" w14:paraId="53B0E8B3" w14:textId="6C29B82F">
            <w:pPr>
              <w:spacing w:after="0"/>
              <w:rPr>
                <w:rFonts w:ascii="Arial" w:hAnsi="Arial" w:cs="Arial"/>
                <w:sz w:val="20"/>
                <w:szCs w:val="20"/>
              </w:rPr>
            </w:pPr>
            <w:r w:rsidRPr="002D293D">
              <w:rPr>
                <w:rFonts w:ascii="Arial" w:hAnsi="Arial" w:cs="Arial"/>
                <w:sz w:val="20"/>
                <w:szCs w:val="20"/>
              </w:rPr>
              <w:t>≤ 0,</w:t>
            </w:r>
            <w:r w:rsidR="009D56E7">
              <w:rPr>
                <w:rFonts w:ascii="Arial" w:hAnsi="Arial" w:cs="Arial"/>
                <w:sz w:val="20"/>
                <w:szCs w:val="20"/>
              </w:rPr>
              <w:t>1</w:t>
            </w:r>
            <w:r w:rsidRPr="002D293D">
              <w:rPr>
                <w:rFonts w:ascii="Arial" w:hAnsi="Arial" w:cs="Arial"/>
                <w:sz w:val="20"/>
                <w:szCs w:val="20"/>
              </w:rPr>
              <w:t xml:space="preserve"> mm</w:t>
            </w:r>
          </w:p>
        </w:tc>
        <w:tc>
          <w:tcPr>
            <w:tcW w:w="1652" w:type="dxa"/>
            <w:tcBorders>
              <w:top w:val="single" w:color="auto" w:sz="4" w:space="0"/>
              <w:left w:val="single" w:color="auto" w:sz="4" w:space="0"/>
              <w:bottom w:val="single" w:color="auto" w:sz="4" w:space="0"/>
              <w:right w:val="single" w:color="auto" w:sz="4" w:space="0"/>
            </w:tcBorders>
            <w:shd w:val="clear" w:color="auto" w:fill="auto"/>
          </w:tcPr>
          <w:p w:rsidRPr="00EC4F8C" w:rsidR="00CD007B" w:rsidP="00D511E2" w:rsidRDefault="00CD007B" w14:paraId="44DBFCCF" w14:textId="113F07D8">
            <w:pPr>
              <w:spacing w:after="0"/>
              <w:jc w:val="center"/>
              <w:rPr>
                <w:rFonts w:ascii="Arial" w:hAnsi="Arial" w:cs="Arial"/>
              </w:rPr>
            </w:pPr>
          </w:p>
        </w:tc>
        <w:tc>
          <w:tcPr>
            <w:tcW w:w="894" w:type="dxa"/>
            <w:tcBorders>
              <w:top w:val="single" w:color="auto" w:sz="4" w:space="0"/>
              <w:left w:val="single" w:color="auto" w:sz="4" w:space="0"/>
              <w:bottom w:val="single" w:color="auto" w:sz="4" w:space="0"/>
              <w:right w:val="single" w:color="auto" w:sz="4" w:space="0"/>
            </w:tcBorders>
            <w:shd w:val="clear" w:color="auto" w:fill="auto"/>
          </w:tcPr>
          <w:p w:rsidRPr="00EC4F8C" w:rsidR="00CD007B" w:rsidP="00D511E2" w:rsidRDefault="00CD007B" w14:paraId="467E6C9D" w14:textId="64C91532">
            <w:pPr>
              <w:spacing w:after="0"/>
              <w:jc w:val="center"/>
              <w:rPr>
                <w:rFonts w:ascii="Arial" w:hAnsi="Arial" w:cs="Arial"/>
              </w:rPr>
            </w:pPr>
          </w:p>
        </w:tc>
      </w:tr>
      <w:tr w:rsidRPr="00EC4F8C" w:rsidR="00CD007B" w:rsidTr="00DE41CF" w14:paraId="1DAEFAD1" w14:textId="77777777">
        <w:tc>
          <w:tcPr>
            <w:tcW w:w="3207" w:type="dxa"/>
            <w:tcBorders>
              <w:top w:val="single" w:color="auto" w:sz="4" w:space="0"/>
              <w:left w:val="single" w:color="auto" w:sz="4" w:space="0"/>
              <w:bottom w:val="single" w:color="auto" w:sz="4" w:space="0"/>
              <w:right w:val="single" w:color="auto" w:sz="4" w:space="0"/>
            </w:tcBorders>
            <w:shd w:val="clear" w:color="auto" w:fill="auto"/>
          </w:tcPr>
          <w:p w:rsidRPr="002D293D" w:rsidR="00CD007B" w:rsidP="00D511E2" w:rsidRDefault="00CD007B" w14:paraId="10346D4C" w14:textId="67A94BAD">
            <w:pPr>
              <w:spacing w:after="0"/>
              <w:rPr>
                <w:rFonts w:ascii="Arial" w:hAnsi="Arial" w:cs="Arial"/>
                <w:sz w:val="20"/>
                <w:szCs w:val="20"/>
              </w:rPr>
            </w:pPr>
            <w:proofErr w:type="spellStart"/>
            <w:r w:rsidRPr="002D293D">
              <w:rPr>
                <w:rFonts w:ascii="Arial" w:hAnsi="Arial" w:cs="Arial"/>
                <w:sz w:val="20"/>
                <w:szCs w:val="20"/>
              </w:rPr>
              <w:t>Lamination</w:t>
            </w:r>
            <w:proofErr w:type="spellEnd"/>
            <w:r w:rsidRPr="002D293D">
              <w:rPr>
                <w:rFonts w:ascii="Arial" w:hAnsi="Arial" w:cs="Arial"/>
                <w:sz w:val="20"/>
                <w:szCs w:val="20"/>
              </w:rPr>
              <w:t xml:space="preserve"> </w:t>
            </w:r>
            <w:proofErr w:type="spellStart"/>
            <w:r w:rsidRPr="002D293D">
              <w:rPr>
                <w:rFonts w:ascii="Arial" w:hAnsi="Arial" w:cs="Arial"/>
                <w:sz w:val="20"/>
                <w:szCs w:val="20"/>
              </w:rPr>
              <w:t>defects</w:t>
            </w:r>
            <w:proofErr w:type="spellEnd"/>
          </w:p>
        </w:tc>
        <w:tc>
          <w:tcPr>
            <w:tcW w:w="3309" w:type="dxa"/>
            <w:tcBorders>
              <w:top w:val="single" w:color="auto" w:sz="4" w:space="0"/>
              <w:left w:val="single" w:color="auto" w:sz="4" w:space="0"/>
              <w:bottom w:val="single" w:color="auto" w:sz="4" w:space="0"/>
              <w:right w:val="single" w:color="auto" w:sz="4" w:space="0"/>
            </w:tcBorders>
            <w:shd w:val="clear" w:color="auto" w:fill="auto"/>
          </w:tcPr>
          <w:p w:rsidRPr="002D293D" w:rsidR="00CD007B" w:rsidP="00D511E2" w:rsidRDefault="003225CC" w14:paraId="4651AFA3" w14:textId="358D73BA">
            <w:pPr>
              <w:spacing w:after="0"/>
              <w:rPr>
                <w:rFonts w:ascii="Arial" w:hAnsi="Arial" w:cs="Arial"/>
                <w:sz w:val="20"/>
                <w:szCs w:val="20"/>
              </w:rPr>
            </w:pPr>
            <w:r w:rsidRPr="002D293D">
              <w:rPr>
                <w:rFonts w:ascii="Arial" w:hAnsi="Arial" w:eastAsia="Times New Roman" w:cs="Arial"/>
                <w:sz w:val="20"/>
                <w:szCs w:val="20"/>
                <w:lang w:val="en-GB"/>
              </w:rPr>
              <w:t>Single defects ≤ 0.5 mm</w:t>
            </w:r>
            <w:r w:rsidRPr="002D293D">
              <w:rPr>
                <w:rFonts w:ascii="Arial" w:hAnsi="Arial" w:eastAsia="Times New Roman" w:cs="Arial"/>
                <w:sz w:val="20"/>
                <w:szCs w:val="20"/>
                <w:vertAlign w:val="superscript"/>
                <w:lang w:val="en-GB"/>
              </w:rPr>
              <w:t>2</w:t>
            </w:r>
            <w:r w:rsidRPr="002D293D">
              <w:rPr>
                <w:rFonts w:ascii="Arial" w:hAnsi="Arial" w:eastAsia="Times New Roman" w:cs="Arial"/>
                <w:sz w:val="20"/>
                <w:szCs w:val="20"/>
              </w:rPr>
              <w:t xml:space="preserve">, no </w:t>
            </w:r>
            <w:proofErr w:type="spellStart"/>
            <w:r w:rsidRPr="002D293D">
              <w:rPr>
                <w:rFonts w:ascii="Arial" w:hAnsi="Arial" w:eastAsia="Times New Roman" w:cs="Arial"/>
                <w:sz w:val="20"/>
                <w:szCs w:val="20"/>
              </w:rPr>
              <w:t>lamination</w:t>
            </w:r>
            <w:proofErr w:type="spellEnd"/>
            <w:r w:rsidRPr="002D293D">
              <w:rPr>
                <w:rFonts w:ascii="Arial" w:hAnsi="Arial" w:eastAsia="Times New Roman" w:cs="Arial"/>
                <w:sz w:val="20"/>
                <w:szCs w:val="20"/>
              </w:rPr>
              <w:t xml:space="preserve"> </w:t>
            </w:r>
            <w:proofErr w:type="spellStart"/>
            <w:r w:rsidRPr="002D293D">
              <w:rPr>
                <w:rFonts w:ascii="Arial" w:hAnsi="Arial" w:eastAsia="Times New Roman" w:cs="Arial"/>
                <w:sz w:val="20"/>
                <w:szCs w:val="20"/>
              </w:rPr>
              <w:t>defects</w:t>
            </w:r>
            <w:proofErr w:type="spellEnd"/>
            <w:r w:rsidRPr="002D293D">
              <w:rPr>
                <w:rFonts w:ascii="Arial" w:hAnsi="Arial" w:eastAsia="Times New Roman" w:cs="Arial"/>
                <w:sz w:val="20"/>
                <w:szCs w:val="20"/>
              </w:rPr>
              <w:t xml:space="preserve"> </w:t>
            </w:r>
            <w:r w:rsidRPr="002D293D">
              <w:rPr>
                <w:rFonts w:ascii="Arial" w:hAnsi="Arial" w:eastAsia="Arial" w:cs="Arial"/>
                <w:color w:val="000000" w:themeColor="text1"/>
                <w:sz w:val="20"/>
                <w:szCs w:val="20"/>
                <w:lang w:val="en-GB"/>
              </w:rPr>
              <w:t>in the photo area is acceptable</w:t>
            </w:r>
          </w:p>
        </w:tc>
        <w:tc>
          <w:tcPr>
            <w:tcW w:w="1652" w:type="dxa"/>
            <w:tcBorders>
              <w:top w:val="single" w:color="auto" w:sz="4" w:space="0"/>
              <w:left w:val="single" w:color="auto" w:sz="4" w:space="0"/>
              <w:bottom w:val="single" w:color="auto" w:sz="4" w:space="0"/>
              <w:right w:val="single" w:color="auto" w:sz="4" w:space="0"/>
            </w:tcBorders>
            <w:shd w:val="clear" w:color="auto" w:fill="auto"/>
          </w:tcPr>
          <w:p w:rsidRPr="00EC4F8C" w:rsidR="00CD007B" w:rsidP="00D511E2" w:rsidRDefault="00CD007B" w14:paraId="46CBCE71" w14:textId="77777777">
            <w:pPr>
              <w:spacing w:after="0"/>
              <w:jc w:val="center"/>
              <w:rPr>
                <w:rFonts w:ascii="Arial" w:hAnsi="Arial" w:cs="Arial"/>
              </w:rPr>
            </w:pPr>
          </w:p>
        </w:tc>
        <w:tc>
          <w:tcPr>
            <w:tcW w:w="894" w:type="dxa"/>
            <w:tcBorders>
              <w:top w:val="single" w:color="auto" w:sz="4" w:space="0"/>
              <w:left w:val="single" w:color="auto" w:sz="4" w:space="0"/>
              <w:bottom w:val="single" w:color="auto" w:sz="4" w:space="0"/>
              <w:right w:val="single" w:color="auto" w:sz="4" w:space="0"/>
            </w:tcBorders>
            <w:shd w:val="clear" w:color="auto" w:fill="auto"/>
          </w:tcPr>
          <w:p w:rsidRPr="00EC4F8C" w:rsidR="00CD007B" w:rsidP="00D511E2" w:rsidRDefault="00CD007B" w14:paraId="13BB90CE" w14:textId="77777777">
            <w:pPr>
              <w:spacing w:after="0"/>
              <w:jc w:val="center"/>
              <w:rPr>
                <w:rFonts w:ascii="Arial" w:hAnsi="Arial" w:cs="Arial"/>
              </w:rPr>
            </w:pPr>
          </w:p>
        </w:tc>
      </w:tr>
    </w:tbl>
    <w:p w:rsidR="00D511E2" w:rsidP="00D511E2" w:rsidRDefault="00D511E2" w14:paraId="63019459" w14:textId="77777777">
      <w:pPr>
        <w:spacing w:after="0"/>
        <w:jc w:val="both"/>
        <w:rPr>
          <w:rFonts w:ascii="Arial" w:hAnsi="Arial" w:cs="Arial"/>
        </w:rPr>
      </w:pPr>
    </w:p>
    <w:p w:rsidRPr="00EC4F8C" w:rsidR="00EC4F8C" w:rsidP="00D511E2" w:rsidRDefault="00D44780" w14:paraId="1A254FD3" w14:textId="6C285995">
      <w:pPr>
        <w:spacing w:after="0"/>
        <w:jc w:val="both"/>
        <w:rPr>
          <w:rFonts w:ascii="Arial" w:hAnsi="Arial" w:cs="Arial"/>
        </w:rPr>
      </w:pPr>
      <w:proofErr w:type="spellStart"/>
      <w:r w:rsidRPr="00D44780">
        <w:rPr>
          <w:rFonts w:ascii="Arial" w:hAnsi="Arial" w:cs="Arial"/>
        </w:rPr>
        <w:t>The</w:t>
      </w:r>
      <w:proofErr w:type="spellEnd"/>
      <w:r w:rsidRPr="00D44780">
        <w:rPr>
          <w:rFonts w:ascii="Arial" w:hAnsi="Arial" w:cs="Arial"/>
        </w:rPr>
        <w:t xml:space="preserve"> AQL </w:t>
      </w:r>
      <w:proofErr w:type="spellStart"/>
      <w:r w:rsidRPr="00D44780">
        <w:rPr>
          <w:rFonts w:ascii="Arial" w:hAnsi="Arial" w:cs="Arial"/>
        </w:rPr>
        <w:t>value</w:t>
      </w:r>
      <w:proofErr w:type="spellEnd"/>
      <w:r w:rsidRPr="00D44780">
        <w:rPr>
          <w:rFonts w:ascii="Arial" w:hAnsi="Arial" w:cs="Arial"/>
        </w:rPr>
        <w:t xml:space="preserve"> </w:t>
      </w:r>
      <w:proofErr w:type="spellStart"/>
      <w:r w:rsidRPr="00D44780">
        <w:rPr>
          <w:rFonts w:ascii="Arial" w:hAnsi="Arial" w:cs="Arial"/>
        </w:rPr>
        <w:t>for</w:t>
      </w:r>
      <w:proofErr w:type="spellEnd"/>
      <w:r w:rsidRPr="00D44780">
        <w:rPr>
          <w:rFonts w:ascii="Arial" w:hAnsi="Arial" w:cs="Arial"/>
        </w:rPr>
        <w:t xml:space="preserve"> </w:t>
      </w:r>
      <w:proofErr w:type="spellStart"/>
      <w:r w:rsidRPr="00D44780">
        <w:rPr>
          <w:rFonts w:ascii="Arial" w:hAnsi="Arial" w:cs="Arial"/>
        </w:rPr>
        <w:t>the</w:t>
      </w:r>
      <w:proofErr w:type="spellEnd"/>
      <w:r w:rsidRPr="00D44780">
        <w:rPr>
          <w:rFonts w:ascii="Arial" w:hAnsi="Arial" w:cs="Arial"/>
        </w:rPr>
        <w:t xml:space="preserve"> test </w:t>
      </w:r>
      <w:proofErr w:type="spellStart"/>
      <w:r w:rsidRPr="00D44780">
        <w:rPr>
          <w:rFonts w:ascii="Arial" w:hAnsi="Arial" w:cs="Arial"/>
        </w:rPr>
        <w:t>method</w:t>
      </w:r>
      <w:proofErr w:type="spellEnd"/>
      <w:r w:rsidRPr="00D44780">
        <w:rPr>
          <w:rFonts w:ascii="Arial" w:hAnsi="Arial" w:cs="Arial"/>
        </w:rPr>
        <w:t xml:space="preserve"> </w:t>
      </w:r>
      <w:proofErr w:type="spellStart"/>
      <w:r w:rsidRPr="00D44780">
        <w:rPr>
          <w:rFonts w:ascii="Arial" w:hAnsi="Arial" w:cs="Arial"/>
        </w:rPr>
        <w:t>regarding</w:t>
      </w:r>
      <w:proofErr w:type="spellEnd"/>
      <w:r w:rsidRPr="00D44780">
        <w:rPr>
          <w:rFonts w:ascii="Arial" w:hAnsi="Arial" w:cs="Arial"/>
        </w:rPr>
        <w:t xml:space="preserve"> </w:t>
      </w:r>
      <w:proofErr w:type="spellStart"/>
      <w:r w:rsidRPr="00D44780">
        <w:rPr>
          <w:rFonts w:ascii="Arial" w:hAnsi="Arial" w:cs="Arial"/>
        </w:rPr>
        <w:t>the</w:t>
      </w:r>
      <w:proofErr w:type="spellEnd"/>
      <w:r w:rsidRPr="00D44780">
        <w:rPr>
          <w:rFonts w:ascii="Arial" w:hAnsi="Arial" w:cs="Arial"/>
        </w:rPr>
        <w:t xml:space="preserve"> </w:t>
      </w:r>
      <w:proofErr w:type="spellStart"/>
      <w:r w:rsidRPr="00D44780">
        <w:rPr>
          <w:rFonts w:ascii="Arial" w:hAnsi="Arial" w:cs="Arial"/>
        </w:rPr>
        <w:t>number</w:t>
      </w:r>
      <w:proofErr w:type="spellEnd"/>
      <w:r w:rsidRPr="00D44780">
        <w:rPr>
          <w:rFonts w:ascii="Arial" w:hAnsi="Arial" w:cs="Arial"/>
        </w:rPr>
        <w:t xml:space="preserve"> </w:t>
      </w:r>
      <w:proofErr w:type="spellStart"/>
      <w:r w:rsidRPr="00D44780">
        <w:rPr>
          <w:rFonts w:ascii="Arial" w:hAnsi="Arial" w:cs="Arial"/>
        </w:rPr>
        <w:t>of</w:t>
      </w:r>
      <w:proofErr w:type="spellEnd"/>
      <w:r w:rsidRPr="00D44780">
        <w:rPr>
          <w:rFonts w:ascii="Arial" w:hAnsi="Arial" w:cs="Arial"/>
        </w:rPr>
        <w:t xml:space="preserve"> </w:t>
      </w:r>
      <w:proofErr w:type="spellStart"/>
      <w:r w:rsidRPr="00D44780">
        <w:rPr>
          <w:rFonts w:ascii="Arial" w:hAnsi="Arial" w:cs="Arial"/>
        </w:rPr>
        <w:t>elements</w:t>
      </w:r>
      <w:proofErr w:type="spellEnd"/>
      <w:r w:rsidRPr="00D44780">
        <w:rPr>
          <w:rFonts w:ascii="Arial" w:hAnsi="Arial" w:cs="Arial"/>
        </w:rPr>
        <w:t xml:space="preserve"> and </w:t>
      </w:r>
      <w:proofErr w:type="spellStart"/>
      <w:r w:rsidRPr="00D44780">
        <w:rPr>
          <w:rFonts w:ascii="Arial" w:hAnsi="Arial" w:cs="Arial"/>
        </w:rPr>
        <w:t>the</w:t>
      </w:r>
      <w:proofErr w:type="spellEnd"/>
      <w:r w:rsidRPr="00D44780">
        <w:rPr>
          <w:rFonts w:ascii="Arial" w:hAnsi="Arial" w:cs="Arial"/>
        </w:rPr>
        <w:t xml:space="preserve"> </w:t>
      </w:r>
      <w:proofErr w:type="spellStart"/>
      <w:r w:rsidRPr="00D44780">
        <w:rPr>
          <w:rFonts w:ascii="Arial" w:hAnsi="Arial" w:cs="Arial"/>
        </w:rPr>
        <w:t>completeness</w:t>
      </w:r>
      <w:proofErr w:type="spellEnd"/>
      <w:r w:rsidRPr="00D44780">
        <w:rPr>
          <w:rFonts w:ascii="Arial" w:hAnsi="Arial" w:cs="Arial"/>
        </w:rPr>
        <w:t xml:space="preserve"> </w:t>
      </w:r>
      <w:proofErr w:type="spellStart"/>
      <w:r w:rsidRPr="00D44780">
        <w:rPr>
          <w:rFonts w:ascii="Arial" w:hAnsi="Arial" w:cs="Arial"/>
        </w:rPr>
        <w:t>of</w:t>
      </w:r>
      <w:proofErr w:type="spellEnd"/>
      <w:r w:rsidRPr="00D44780">
        <w:rPr>
          <w:rFonts w:ascii="Arial" w:hAnsi="Arial" w:cs="Arial"/>
        </w:rPr>
        <w:t xml:space="preserve"> </w:t>
      </w:r>
      <w:proofErr w:type="spellStart"/>
      <w:r w:rsidRPr="00D44780">
        <w:rPr>
          <w:rFonts w:ascii="Arial" w:hAnsi="Arial" w:cs="Arial"/>
        </w:rPr>
        <w:t>the</w:t>
      </w:r>
      <w:proofErr w:type="spellEnd"/>
      <w:r w:rsidRPr="00D44780">
        <w:rPr>
          <w:rFonts w:ascii="Arial" w:hAnsi="Arial" w:cs="Arial"/>
        </w:rPr>
        <w:t xml:space="preserve"> design </w:t>
      </w:r>
      <w:proofErr w:type="spellStart"/>
      <w:r w:rsidRPr="00D44780">
        <w:rPr>
          <w:rFonts w:ascii="Arial" w:hAnsi="Arial" w:cs="Arial"/>
        </w:rPr>
        <w:t>for</w:t>
      </w:r>
      <w:proofErr w:type="spellEnd"/>
      <w:r w:rsidRPr="00D44780">
        <w:rPr>
          <w:rFonts w:ascii="Arial" w:hAnsi="Arial" w:cs="Arial"/>
        </w:rPr>
        <w:t xml:space="preserve"> </w:t>
      </w:r>
      <w:proofErr w:type="spellStart"/>
      <w:r w:rsidRPr="00D44780">
        <w:rPr>
          <w:rFonts w:ascii="Arial" w:hAnsi="Arial" w:cs="Arial"/>
        </w:rPr>
        <w:t>supplies</w:t>
      </w:r>
      <w:proofErr w:type="spellEnd"/>
      <w:r w:rsidRPr="00D44780">
        <w:rPr>
          <w:rFonts w:ascii="Arial" w:hAnsi="Arial" w:cs="Arial"/>
        </w:rPr>
        <w:t xml:space="preserve"> are </w:t>
      </w:r>
      <w:proofErr w:type="spellStart"/>
      <w:r w:rsidRPr="00D44780">
        <w:rPr>
          <w:rFonts w:ascii="Arial" w:hAnsi="Arial" w:cs="Arial"/>
        </w:rPr>
        <w:t>according</w:t>
      </w:r>
      <w:proofErr w:type="spellEnd"/>
      <w:r w:rsidRPr="00D44780">
        <w:rPr>
          <w:rFonts w:ascii="Arial" w:hAnsi="Arial" w:cs="Arial"/>
        </w:rPr>
        <w:t xml:space="preserve"> to DIN ISO 2859-1 as </w:t>
      </w:r>
      <w:r w:rsidRPr="002D293D">
        <w:rPr>
          <w:rFonts w:ascii="Arial" w:hAnsi="Arial" w:cs="Arial"/>
          <w:b/>
          <w:bCs/>
        </w:rPr>
        <w:t xml:space="preserve">0.025 </w:t>
      </w:r>
      <w:proofErr w:type="spellStart"/>
      <w:r w:rsidRPr="002D293D">
        <w:rPr>
          <w:rFonts w:ascii="Arial" w:hAnsi="Arial" w:cs="Arial"/>
          <w:b/>
          <w:bCs/>
        </w:rPr>
        <w:t>normal</w:t>
      </w:r>
      <w:proofErr w:type="spellEnd"/>
      <w:r w:rsidRPr="002D293D">
        <w:rPr>
          <w:rFonts w:ascii="Arial" w:hAnsi="Arial" w:cs="Arial"/>
          <w:b/>
          <w:bCs/>
        </w:rPr>
        <w:t xml:space="preserve"> test </w:t>
      </w:r>
      <w:proofErr w:type="spellStart"/>
      <w:r w:rsidRPr="002D293D">
        <w:rPr>
          <w:rFonts w:ascii="Arial" w:hAnsi="Arial" w:cs="Arial"/>
          <w:b/>
          <w:bCs/>
        </w:rPr>
        <w:t>method</w:t>
      </w:r>
      <w:proofErr w:type="spellEnd"/>
      <w:r w:rsidRPr="00D44780">
        <w:rPr>
          <w:rFonts w:ascii="Arial" w:hAnsi="Arial" w:cs="Arial"/>
        </w:rPr>
        <w:t>, level II.</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070"/>
        <w:gridCol w:w="3071"/>
        <w:gridCol w:w="2898"/>
      </w:tblGrid>
      <w:tr w:rsidRPr="00EC4F8C" w:rsidR="00EC4F8C" w:rsidTr="00FB7F8F" w14:paraId="5E51860F" w14:textId="77777777">
        <w:tc>
          <w:tcPr>
            <w:tcW w:w="3070" w:type="dxa"/>
            <w:tcBorders>
              <w:top w:val="single" w:color="auto" w:sz="4" w:space="0"/>
              <w:left w:val="single" w:color="auto" w:sz="4" w:space="0"/>
              <w:bottom w:val="single" w:color="auto" w:sz="4" w:space="0"/>
              <w:right w:val="single" w:color="auto" w:sz="4" w:space="0"/>
            </w:tcBorders>
            <w:shd w:val="clear" w:color="auto" w:fill="auto"/>
          </w:tcPr>
          <w:p w:rsidRPr="00EC4F8C" w:rsidR="00EC4F8C" w:rsidP="002D293D" w:rsidRDefault="00EC4F8C" w14:paraId="16148533" w14:textId="2F0AB486">
            <w:pPr>
              <w:spacing w:after="0"/>
              <w:rPr>
                <w:rFonts w:ascii="Arial" w:hAnsi="Arial" w:cs="Arial"/>
                <w:b/>
              </w:rPr>
            </w:pPr>
            <w:r w:rsidRPr="00EC4F8C">
              <w:rPr>
                <w:rFonts w:ascii="Arial" w:hAnsi="Arial" w:cs="Arial"/>
                <w:b/>
              </w:rPr>
              <w:t>Test</w:t>
            </w:r>
            <w:r w:rsidR="00D44780">
              <w:rPr>
                <w:rFonts w:ascii="Arial" w:hAnsi="Arial" w:cs="Arial"/>
                <w:b/>
              </w:rPr>
              <w:t xml:space="preserve"> </w:t>
            </w:r>
            <w:proofErr w:type="spellStart"/>
            <w:r w:rsidR="00D44780">
              <w:rPr>
                <w:rFonts w:ascii="Arial" w:hAnsi="Arial" w:cs="Arial"/>
                <w:b/>
              </w:rPr>
              <w:t>method</w:t>
            </w:r>
            <w:proofErr w:type="spellEnd"/>
          </w:p>
        </w:tc>
        <w:tc>
          <w:tcPr>
            <w:tcW w:w="3071" w:type="dxa"/>
            <w:tcBorders>
              <w:top w:val="single" w:color="auto" w:sz="4" w:space="0"/>
              <w:left w:val="single" w:color="auto" w:sz="4" w:space="0"/>
              <w:bottom w:val="single" w:color="auto" w:sz="4" w:space="0"/>
              <w:right w:val="single" w:color="auto" w:sz="4" w:space="0"/>
            </w:tcBorders>
            <w:shd w:val="clear" w:color="auto" w:fill="auto"/>
          </w:tcPr>
          <w:p w:rsidRPr="00EC4F8C" w:rsidR="00EC4F8C" w:rsidP="002D293D" w:rsidRDefault="00EC4F8C" w14:paraId="2C46BEA9" w14:textId="15478455">
            <w:pPr>
              <w:spacing w:after="0"/>
              <w:rPr>
                <w:rFonts w:ascii="Arial" w:hAnsi="Arial" w:cs="Arial"/>
                <w:b/>
              </w:rPr>
            </w:pPr>
            <w:r w:rsidRPr="00EC4F8C">
              <w:rPr>
                <w:rFonts w:ascii="Arial" w:hAnsi="Arial" w:cs="Arial"/>
                <w:b/>
              </w:rPr>
              <w:t>Limit</w:t>
            </w:r>
            <w:r w:rsidR="00D44780">
              <w:rPr>
                <w:rFonts w:ascii="Arial" w:hAnsi="Arial" w:cs="Arial"/>
                <w:b/>
              </w:rPr>
              <w:t xml:space="preserve"> </w:t>
            </w:r>
            <w:proofErr w:type="spellStart"/>
            <w:r w:rsidR="00D44780">
              <w:rPr>
                <w:rFonts w:ascii="Arial" w:hAnsi="Arial" w:cs="Arial"/>
                <w:b/>
              </w:rPr>
              <w:t>values</w:t>
            </w:r>
            <w:proofErr w:type="spellEnd"/>
          </w:p>
        </w:tc>
        <w:tc>
          <w:tcPr>
            <w:tcW w:w="2898" w:type="dxa"/>
            <w:tcBorders>
              <w:top w:val="single" w:color="auto" w:sz="4" w:space="0"/>
              <w:left w:val="single" w:color="auto" w:sz="4" w:space="0"/>
              <w:bottom w:val="single" w:color="auto" w:sz="4" w:space="0"/>
              <w:right w:val="single" w:color="auto" w:sz="4" w:space="0"/>
            </w:tcBorders>
            <w:shd w:val="clear" w:color="auto" w:fill="auto"/>
          </w:tcPr>
          <w:p w:rsidRPr="00EC4F8C" w:rsidR="00EC4F8C" w:rsidP="002D293D" w:rsidRDefault="00D44780" w14:paraId="310D17A9" w14:textId="2C858C80">
            <w:pPr>
              <w:spacing w:after="0"/>
              <w:rPr>
                <w:rFonts w:ascii="Arial" w:hAnsi="Arial" w:cs="Arial"/>
                <w:b/>
              </w:rPr>
            </w:pPr>
            <w:r>
              <w:rPr>
                <w:rFonts w:ascii="Arial" w:hAnsi="Arial" w:cs="Arial"/>
                <w:b/>
              </w:rPr>
              <w:t xml:space="preserve">Test </w:t>
            </w:r>
            <w:proofErr w:type="spellStart"/>
            <w:r>
              <w:rPr>
                <w:rFonts w:ascii="Arial" w:hAnsi="Arial" w:cs="Arial"/>
                <w:b/>
              </w:rPr>
              <w:t>result</w:t>
            </w:r>
            <w:proofErr w:type="spellEnd"/>
          </w:p>
        </w:tc>
      </w:tr>
      <w:tr w:rsidRPr="00EC4F8C" w:rsidR="00EC4F8C" w:rsidTr="00FB7F8F" w14:paraId="73FC45FA" w14:textId="77777777">
        <w:tc>
          <w:tcPr>
            <w:tcW w:w="3070" w:type="dxa"/>
            <w:tcBorders>
              <w:top w:val="single" w:color="auto" w:sz="4" w:space="0"/>
              <w:left w:val="single" w:color="auto" w:sz="4" w:space="0"/>
              <w:bottom w:val="single" w:color="auto" w:sz="4" w:space="0"/>
              <w:right w:val="single" w:color="auto" w:sz="4" w:space="0"/>
            </w:tcBorders>
            <w:shd w:val="clear" w:color="auto" w:fill="auto"/>
          </w:tcPr>
          <w:p w:rsidRPr="002D293D" w:rsidR="00EC4F8C" w:rsidP="003225CC" w:rsidRDefault="00D44780" w14:paraId="7890DB37" w14:textId="0E9D6D73">
            <w:pPr>
              <w:spacing w:after="0"/>
              <w:rPr>
                <w:rFonts w:ascii="Arial" w:hAnsi="Arial" w:cs="Arial"/>
                <w:sz w:val="20"/>
                <w:szCs w:val="20"/>
              </w:rPr>
            </w:pPr>
            <w:proofErr w:type="spellStart"/>
            <w:r w:rsidRPr="002D293D">
              <w:rPr>
                <w:rFonts w:ascii="Arial" w:hAnsi="Arial" w:cs="Arial"/>
                <w:sz w:val="20"/>
                <w:szCs w:val="20"/>
              </w:rPr>
              <w:t>Number</w:t>
            </w:r>
            <w:proofErr w:type="spellEnd"/>
            <w:r w:rsidRPr="002D293D">
              <w:rPr>
                <w:rFonts w:ascii="Arial" w:hAnsi="Arial" w:cs="Arial"/>
                <w:sz w:val="20"/>
                <w:szCs w:val="20"/>
              </w:rPr>
              <w:t xml:space="preserve"> </w:t>
            </w:r>
            <w:proofErr w:type="spellStart"/>
            <w:r w:rsidRPr="002D293D">
              <w:rPr>
                <w:rFonts w:ascii="Arial" w:hAnsi="Arial" w:cs="Arial"/>
                <w:sz w:val="20"/>
                <w:szCs w:val="20"/>
              </w:rPr>
              <w:t>of</w:t>
            </w:r>
            <w:proofErr w:type="spellEnd"/>
            <w:r w:rsidRPr="002D293D">
              <w:rPr>
                <w:rFonts w:ascii="Arial" w:hAnsi="Arial" w:cs="Arial"/>
                <w:sz w:val="20"/>
                <w:szCs w:val="20"/>
              </w:rPr>
              <w:t xml:space="preserve"> </w:t>
            </w:r>
            <w:r w:rsidRPr="002D293D" w:rsidR="00542605">
              <w:rPr>
                <w:rFonts w:ascii="Arial" w:hAnsi="Arial" w:cs="Arial"/>
                <w:sz w:val="20"/>
                <w:szCs w:val="20"/>
              </w:rPr>
              <w:t xml:space="preserve">transparent </w:t>
            </w:r>
            <w:proofErr w:type="spellStart"/>
            <w:r w:rsidRPr="002D293D" w:rsidR="00542605">
              <w:rPr>
                <w:rFonts w:ascii="Arial" w:hAnsi="Arial" w:cs="Arial"/>
                <w:sz w:val="20"/>
                <w:szCs w:val="20"/>
              </w:rPr>
              <w:t>windows</w:t>
            </w:r>
            <w:proofErr w:type="spellEnd"/>
            <w:r w:rsidRPr="002D293D">
              <w:rPr>
                <w:rFonts w:ascii="Arial" w:hAnsi="Arial" w:cs="Arial"/>
                <w:sz w:val="20"/>
                <w:szCs w:val="20"/>
              </w:rPr>
              <w:t xml:space="preserve"> on </w:t>
            </w:r>
            <w:proofErr w:type="spellStart"/>
            <w:r w:rsidRPr="002D293D">
              <w:rPr>
                <w:rFonts w:ascii="Arial" w:hAnsi="Arial" w:cs="Arial"/>
                <w:sz w:val="20"/>
                <w:szCs w:val="20"/>
              </w:rPr>
              <w:t>the</w:t>
            </w:r>
            <w:proofErr w:type="spellEnd"/>
            <w:r w:rsidRPr="002D293D">
              <w:rPr>
                <w:rFonts w:ascii="Arial" w:hAnsi="Arial" w:cs="Arial"/>
                <w:sz w:val="20"/>
                <w:szCs w:val="20"/>
              </w:rPr>
              <w:t xml:space="preserve"> </w:t>
            </w:r>
            <w:proofErr w:type="spellStart"/>
            <w:r w:rsidRPr="002D293D">
              <w:rPr>
                <w:rFonts w:ascii="Arial" w:hAnsi="Arial" w:cs="Arial"/>
                <w:sz w:val="20"/>
                <w:szCs w:val="20"/>
              </w:rPr>
              <w:t>sheet</w:t>
            </w:r>
            <w:proofErr w:type="spellEnd"/>
          </w:p>
        </w:tc>
        <w:tc>
          <w:tcPr>
            <w:tcW w:w="3071" w:type="dxa"/>
            <w:tcBorders>
              <w:top w:val="single" w:color="auto" w:sz="4" w:space="0"/>
              <w:left w:val="single" w:color="auto" w:sz="4" w:space="0"/>
              <w:bottom w:val="single" w:color="auto" w:sz="4" w:space="0"/>
              <w:right w:val="single" w:color="auto" w:sz="4" w:space="0"/>
            </w:tcBorders>
            <w:shd w:val="clear" w:color="auto" w:fill="auto"/>
          </w:tcPr>
          <w:p w:rsidRPr="002D293D" w:rsidR="00EC4F8C" w:rsidP="003225CC" w:rsidRDefault="00EC4F8C" w14:paraId="6836D127" w14:textId="77777777">
            <w:pPr>
              <w:spacing w:after="0"/>
              <w:rPr>
                <w:rFonts w:ascii="Arial" w:hAnsi="Arial" w:cs="Arial"/>
                <w:sz w:val="20"/>
                <w:szCs w:val="20"/>
              </w:rPr>
            </w:pPr>
            <w:r w:rsidRPr="002D293D">
              <w:rPr>
                <w:rFonts w:ascii="Arial" w:hAnsi="Arial" w:cs="Arial"/>
                <w:sz w:val="20"/>
                <w:szCs w:val="20"/>
              </w:rPr>
              <w:t>15 ± 0</w:t>
            </w:r>
          </w:p>
        </w:tc>
        <w:tc>
          <w:tcPr>
            <w:tcW w:w="2898" w:type="dxa"/>
            <w:tcBorders>
              <w:top w:val="single" w:color="auto" w:sz="4" w:space="0"/>
              <w:left w:val="single" w:color="auto" w:sz="4" w:space="0"/>
              <w:bottom w:val="single" w:color="auto" w:sz="4" w:space="0"/>
              <w:right w:val="single" w:color="auto" w:sz="4" w:space="0"/>
            </w:tcBorders>
            <w:shd w:val="clear" w:color="auto" w:fill="auto"/>
          </w:tcPr>
          <w:p w:rsidRPr="00EC4F8C" w:rsidR="00EC4F8C" w:rsidP="00FB7F8F" w:rsidRDefault="00EC4F8C" w14:paraId="1A02AEE5" w14:textId="77777777">
            <w:pPr>
              <w:rPr>
                <w:rFonts w:ascii="Arial" w:hAnsi="Arial" w:cs="Arial"/>
              </w:rPr>
            </w:pPr>
          </w:p>
        </w:tc>
      </w:tr>
      <w:tr w:rsidRPr="00EC4F8C" w:rsidR="00EC4F8C" w:rsidTr="00FB7F8F" w14:paraId="56E073E9" w14:textId="77777777">
        <w:tc>
          <w:tcPr>
            <w:tcW w:w="3070" w:type="dxa"/>
            <w:tcBorders>
              <w:top w:val="single" w:color="auto" w:sz="4" w:space="0"/>
              <w:left w:val="single" w:color="auto" w:sz="4" w:space="0"/>
              <w:bottom w:val="single" w:color="auto" w:sz="4" w:space="0"/>
              <w:right w:val="single" w:color="auto" w:sz="4" w:space="0"/>
            </w:tcBorders>
            <w:shd w:val="clear" w:color="auto" w:fill="auto"/>
          </w:tcPr>
          <w:p w:rsidRPr="002D293D" w:rsidR="00EC4F8C" w:rsidP="003225CC" w:rsidRDefault="00542605" w14:paraId="30159044" w14:textId="08829C0D">
            <w:pPr>
              <w:spacing w:after="0"/>
              <w:rPr>
                <w:rFonts w:ascii="Arial" w:hAnsi="Arial" w:cs="Arial"/>
                <w:sz w:val="20"/>
                <w:szCs w:val="20"/>
              </w:rPr>
            </w:pPr>
            <w:proofErr w:type="spellStart"/>
            <w:r w:rsidRPr="002D293D">
              <w:rPr>
                <w:rFonts w:ascii="Arial" w:hAnsi="Arial" w:cs="Arial"/>
                <w:sz w:val="20"/>
                <w:szCs w:val="20"/>
              </w:rPr>
              <w:t>Missing</w:t>
            </w:r>
            <w:proofErr w:type="spellEnd"/>
            <w:r w:rsidRPr="002D293D">
              <w:rPr>
                <w:rFonts w:ascii="Arial" w:hAnsi="Arial" w:cs="Arial"/>
                <w:sz w:val="20"/>
                <w:szCs w:val="20"/>
              </w:rPr>
              <w:t xml:space="preserve">, </w:t>
            </w:r>
            <w:proofErr w:type="spellStart"/>
            <w:r w:rsidRPr="002D293D">
              <w:rPr>
                <w:rFonts w:ascii="Arial" w:hAnsi="Arial" w:cs="Arial"/>
                <w:sz w:val="20"/>
                <w:szCs w:val="20"/>
              </w:rPr>
              <w:t>incomplete</w:t>
            </w:r>
            <w:proofErr w:type="spellEnd"/>
            <w:r w:rsidRPr="002D293D">
              <w:rPr>
                <w:rFonts w:ascii="Arial" w:hAnsi="Arial" w:cs="Arial"/>
                <w:sz w:val="20"/>
                <w:szCs w:val="20"/>
              </w:rPr>
              <w:t xml:space="preserve"> design</w:t>
            </w:r>
          </w:p>
        </w:tc>
        <w:tc>
          <w:tcPr>
            <w:tcW w:w="3071" w:type="dxa"/>
            <w:tcBorders>
              <w:top w:val="single" w:color="auto" w:sz="4" w:space="0"/>
              <w:left w:val="single" w:color="auto" w:sz="4" w:space="0"/>
              <w:bottom w:val="single" w:color="auto" w:sz="4" w:space="0"/>
              <w:right w:val="single" w:color="auto" w:sz="4" w:space="0"/>
            </w:tcBorders>
            <w:shd w:val="clear" w:color="auto" w:fill="auto"/>
          </w:tcPr>
          <w:p w:rsidRPr="002D293D" w:rsidR="00EC4F8C" w:rsidP="003225CC" w:rsidRDefault="00542605" w14:paraId="464C51B3" w14:textId="5CC856D2">
            <w:pPr>
              <w:spacing w:after="0"/>
              <w:rPr>
                <w:rFonts w:ascii="Arial" w:hAnsi="Arial" w:cs="Arial"/>
                <w:sz w:val="20"/>
                <w:szCs w:val="20"/>
              </w:rPr>
            </w:pPr>
            <w:proofErr w:type="spellStart"/>
            <w:r w:rsidRPr="002D293D">
              <w:rPr>
                <w:rFonts w:ascii="Arial" w:hAnsi="Arial" w:cs="Arial"/>
                <w:sz w:val="20"/>
                <w:szCs w:val="20"/>
              </w:rPr>
              <w:t>According</w:t>
            </w:r>
            <w:proofErr w:type="spellEnd"/>
            <w:r w:rsidRPr="002D293D">
              <w:rPr>
                <w:rFonts w:ascii="Arial" w:hAnsi="Arial" w:cs="Arial"/>
                <w:sz w:val="20"/>
                <w:szCs w:val="20"/>
              </w:rPr>
              <w:t xml:space="preserve"> </w:t>
            </w:r>
            <w:proofErr w:type="spellStart"/>
            <w:r w:rsidRPr="002D293D">
              <w:rPr>
                <w:rFonts w:ascii="Arial" w:hAnsi="Arial" w:cs="Arial"/>
                <w:sz w:val="20"/>
                <w:szCs w:val="20"/>
              </w:rPr>
              <w:t>aproved</w:t>
            </w:r>
            <w:proofErr w:type="spellEnd"/>
            <w:r w:rsidRPr="002D293D">
              <w:rPr>
                <w:rFonts w:ascii="Arial" w:hAnsi="Arial" w:cs="Arial"/>
                <w:sz w:val="20"/>
                <w:szCs w:val="20"/>
              </w:rPr>
              <w:t xml:space="preserve"> design</w:t>
            </w:r>
            <w:r w:rsidRPr="002D293D" w:rsidR="00EC4F8C">
              <w:rPr>
                <w:rFonts w:ascii="Arial" w:hAnsi="Arial" w:cs="Arial"/>
                <w:sz w:val="20"/>
                <w:szCs w:val="20"/>
              </w:rPr>
              <w:t xml:space="preserve">/ </w:t>
            </w:r>
            <w:proofErr w:type="spellStart"/>
            <w:r w:rsidRPr="002D293D">
              <w:rPr>
                <w:rFonts w:ascii="Arial" w:hAnsi="Arial" w:cs="Arial"/>
                <w:sz w:val="20"/>
                <w:szCs w:val="20"/>
              </w:rPr>
              <w:t>technical</w:t>
            </w:r>
            <w:proofErr w:type="spellEnd"/>
            <w:r w:rsidRPr="002D293D">
              <w:rPr>
                <w:rFonts w:ascii="Arial" w:hAnsi="Arial" w:cs="Arial"/>
                <w:sz w:val="20"/>
                <w:szCs w:val="20"/>
              </w:rPr>
              <w:t xml:space="preserve"> </w:t>
            </w:r>
            <w:proofErr w:type="spellStart"/>
            <w:r w:rsidRPr="002D293D">
              <w:rPr>
                <w:rFonts w:ascii="Arial" w:hAnsi="Arial" w:cs="Arial"/>
                <w:sz w:val="20"/>
                <w:szCs w:val="20"/>
              </w:rPr>
              <w:t>drawing</w:t>
            </w:r>
            <w:proofErr w:type="spellEnd"/>
          </w:p>
        </w:tc>
        <w:tc>
          <w:tcPr>
            <w:tcW w:w="2898" w:type="dxa"/>
            <w:tcBorders>
              <w:top w:val="single" w:color="auto" w:sz="4" w:space="0"/>
              <w:left w:val="single" w:color="auto" w:sz="4" w:space="0"/>
              <w:bottom w:val="single" w:color="auto" w:sz="4" w:space="0"/>
              <w:right w:val="single" w:color="auto" w:sz="4" w:space="0"/>
            </w:tcBorders>
            <w:shd w:val="clear" w:color="auto" w:fill="auto"/>
          </w:tcPr>
          <w:p w:rsidRPr="00EC4F8C" w:rsidR="00EC4F8C" w:rsidP="00FB7F8F" w:rsidRDefault="00EC4F8C" w14:paraId="78E7276D" w14:textId="77777777">
            <w:pPr>
              <w:rPr>
                <w:rFonts w:ascii="Arial" w:hAnsi="Arial" w:cs="Arial"/>
              </w:rPr>
            </w:pPr>
          </w:p>
        </w:tc>
      </w:tr>
    </w:tbl>
    <w:p w:rsidR="002D293D" w:rsidP="002D293D" w:rsidRDefault="002D293D" w14:paraId="05D452B0" w14:textId="77777777">
      <w:pPr>
        <w:spacing w:after="0"/>
        <w:rPr>
          <w:rFonts w:ascii="Arial" w:hAnsi="Arial" w:cs="Arial"/>
        </w:rPr>
      </w:pPr>
    </w:p>
    <w:p w:rsidRPr="00EC4F8C" w:rsidR="00EC4F8C" w:rsidP="002D293D" w:rsidRDefault="00542605" w14:paraId="69276EC4" w14:textId="709E594A">
      <w:pPr>
        <w:spacing w:after="0"/>
        <w:rPr>
          <w:rFonts w:ascii="Arial" w:hAnsi="Arial" w:cs="Arial"/>
        </w:rPr>
      </w:pPr>
      <w:proofErr w:type="spellStart"/>
      <w:r>
        <w:rPr>
          <w:rFonts w:ascii="Arial" w:hAnsi="Arial" w:cs="Arial"/>
        </w:rPr>
        <w:t>Delivery</w:t>
      </w:r>
      <w:proofErr w:type="spellEnd"/>
      <w:r>
        <w:rPr>
          <w:rFonts w:ascii="Arial" w:hAnsi="Arial" w:cs="Arial"/>
        </w:rPr>
        <w:t xml:space="preserve"> </w:t>
      </w:r>
      <w:proofErr w:type="spellStart"/>
      <w:r>
        <w:rPr>
          <w:rFonts w:ascii="Arial" w:hAnsi="Arial" w:cs="Arial"/>
        </w:rPr>
        <w:t>accepted</w:t>
      </w:r>
      <w:proofErr w:type="spellEnd"/>
      <w:r w:rsidRPr="00EC4F8C" w:rsidR="00EC4F8C">
        <w:rPr>
          <w:rFonts w:ascii="Arial" w:hAnsi="Arial" w:cs="Arial"/>
        </w:rPr>
        <w:t xml:space="preserve"> :</w:t>
      </w:r>
      <w:r>
        <w:rPr>
          <w:rFonts w:ascii="Arial" w:hAnsi="Arial" w:cs="Arial"/>
        </w:rPr>
        <w:t xml:space="preserve"> </w:t>
      </w:r>
      <w:proofErr w:type="spellStart"/>
      <w:r>
        <w:rPr>
          <w:rFonts w:ascii="Arial" w:hAnsi="Arial" w:cs="Arial"/>
        </w:rPr>
        <w:t>yes</w:t>
      </w:r>
      <w:proofErr w:type="spellEnd"/>
    </w:p>
    <w:p w:rsidRPr="00EC4F8C" w:rsidR="00EC4F8C" w:rsidP="002D293D" w:rsidRDefault="00542605" w14:paraId="28D14D8A" w14:textId="55BCC3F1">
      <w:pPr>
        <w:spacing w:after="120"/>
        <w:rPr>
          <w:rFonts w:ascii="Arial" w:hAnsi="Arial" w:cs="Arial"/>
        </w:rPr>
      </w:pPr>
      <w:proofErr w:type="spellStart"/>
      <w:r>
        <w:rPr>
          <w:rFonts w:ascii="Arial" w:hAnsi="Arial" w:cs="Arial"/>
        </w:rPr>
        <w:t>Delivery</w:t>
      </w:r>
      <w:proofErr w:type="spellEnd"/>
      <w:r>
        <w:rPr>
          <w:rFonts w:ascii="Arial" w:hAnsi="Arial" w:cs="Arial"/>
        </w:rPr>
        <w:t xml:space="preserve"> </w:t>
      </w:r>
      <w:proofErr w:type="spellStart"/>
      <w:r>
        <w:rPr>
          <w:rFonts w:ascii="Arial" w:hAnsi="Arial" w:cs="Arial"/>
        </w:rPr>
        <w:t>accepted</w:t>
      </w:r>
      <w:proofErr w:type="spellEnd"/>
      <w:r w:rsidRPr="00EC4F8C" w:rsidR="00EC4F8C">
        <w:rPr>
          <w:rFonts w:ascii="Arial" w:hAnsi="Arial" w:cs="Arial"/>
        </w:rPr>
        <w:t>: n</w:t>
      </w:r>
      <w:r>
        <w:rPr>
          <w:rFonts w:ascii="Arial" w:hAnsi="Arial" w:cs="Arial"/>
        </w:rPr>
        <w:t>o</w:t>
      </w:r>
    </w:p>
    <w:p w:rsidRPr="00EC4F8C" w:rsidR="00EC4F8C" w:rsidP="002D293D" w:rsidRDefault="00542605" w14:paraId="73F4F502" w14:textId="67060AB3">
      <w:pPr>
        <w:spacing w:after="0"/>
        <w:rPr>
          <w:rFonts w:ascii="Arial" w:hAnsi="Arial" w:cs="Arial"/>
        </w:rPr>
      </w:pPr>
      <w:proofErr w:type="spellStart"/>
      <w:r>
        <w:rPr>
          <w:rFonts w:ascii="Arial" w:hAnsi="Arial" w:cs="Arial"/>
        </w:rPr>
        <w:t>The</w:t>
      </w:r>
      <w:proofErr w:type="spellEnd"/>
      <w:r>
        <w:rPr>
          <w:rFonts w:ascii="Arial" w:hAnsi="Arial" w:cs="Arial"/>
        </w:rPr>
        <w:t xml:space="preserve"> </w:t>
      </w:r>
      <w:proofErr w:type="spellStart"/>
      <w:r>
        <w:rPr>
          <w:rFonts w:ascii="Arial" w:hAnsi="Arial" w:cs="Arial"/>
        </w:rPr>
        <w:t>inspection</w:t>
      </w:r>
      <w:proofErr w:type="spellEnd"/>
      <w:r>
        <w:rPr>
          <w:rFonts w:ascii="Arial" w:hAnsi="Arial" w:cs="Arial"/>
        </w:rPr>
        <w:t xml:space="preserve"> </w:t>
      </w:r>
      <w:proofErr w:type="spellStart"/>
      <w:r>
        <w:rPr>
          <w:rFonts w:ascii="Arial" w:hAnsi="Arial" w:cs="Arial"/>
        </w:rPr>
        <w:t>was</w:t>
      </w:r>
      <w:proofErr w:type="spellEnd"/>
      <w:r>
        <w:rPr>
          <w:rFonts w:ascii="Arial" w:hAnsi="Arial" w:cs="Arial"/>
        </w:rPr>
        <w:t xml:space="preserve"> </w:t>
      </w:r>
      <w:proofErr w:type="spellStart"/>
      <w:r>
        <w:rPr>
          <w:rFonts w:ascii="Arial" w:hAnsi="Arial" w:cs="Arial"/>
        </w:rPr>
        <w:t>performed</w:t>
      </w:r>
      <w:proofErr w:type="spellEnd"/>
      <w:r>
        <w:rPr>
          <w:rFonts w:ascii="Arial" w:hAnsi="Arial" w:cs="Arial"/>
        </w:rPr>
        <w:t xml:space="preserve"> by</w:t>
      </w:r>
      <w:r w:rsidRPr="00EC4F8C" w:rsidR="00EC4F8C">
        <w:rPr>
          <w:rFonts w:ascii="Arial" w:hAnsi="Arial" w:cs="Arial"/>
        </w:rPr>
        <w:t xml:space="preserve">: </w:t>
      </w:r>
    </w:p>
    <w:p w:rsidRPr="00EC4F8C" w:rsidR="00DF27C9" w:rsidP="002D293D" w:rsidRDefault="00EC4F8C" w14:paraId="18844D5B" w14:textId="6FED9416">
      <w:pPr>
        <w:spacing w:after="0"/>
        <w:rPr>
          <w:rFonts w:ascii="Arial" w:hAnsi="Arial" w:cs="Arial"/>
          <w:b/>
          <w:sz w:val="24"/>
          <w:szCs w:val="24"/>
          <w:lang w:val="en-GB"/>
        </w:rPr>
      </w:pPr>
      <w:proofErr w:type="spellStart"/>
      <w:r w:rsidRPr="00EC4F8C">
        <w:rPr>
          <w:rFonts w:ascii="Arial" w:hAnsi="Arial" w:cs="Arial"/>
        </w:rPr>
        <w:t>Dat</w:t>
      </w:r>
      <w:r w:rsidR="00542605">
        <w:rPr>
          <w:rFonts w:ascii="Arial" w:hAnsi="Arial" w:cs="Arial"/>
        </w:rPr>
        <w:t>e</w:t>
      </w:r>
      <w:proofErr w:type="spellEnd"/>
      <w:r w:rsidRPr="00EC4F8C">
        <w:rPr>
          <w:rFonts w:ascii="Arial" w:hAnsi="Arial" w:cs="Arial"/>
        </w:rPr>
        <w:t xml:space="preserve">: </w:t>
      </w:r>
    </w:p>
    <w:sectPr w:rsidRPr="00EC4F8C" w:rsidR="00DF27C9" w:rsidSect="00806A43">
      <w:headerReference w:type="default" r:id="rId11"/>
      <w:footerReference w:type="default" r:id="rId12"/>
      <w:pgSz w:w="11906" w:h="16838" w:orient="portrait"/>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452F6" w:rsidP="00C96ECE" w:rsidRDefault="00E452F6" w14:paraId="4B20BE50" w14:textId="77777777">
      <w:pPr>
        <w:spacing w:after="0" w:line="240" w:lineRule="auto"/>
      </w:pPr>
      <w:r>
        <w:separator/>
      </w:r>
    </w:p>
  </w:endnote>
  <w:endnote w:type="continuationSeparator" w:id="0">
    <w:p w:rsidR="00E452F6" w:rsidP="00C96ECE" w:rsidRDefault="00E452F6" w14:paraId="0E13FA2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622276"/>
      <w:docPartObj>
        <w:docPartGallery w:val="Page Numbers (Bottom of Page)"/>
        <w:docPartUnique/>
      </w:docPartObj>
    </w:sdtPr>
    <w:sdtEndPr/>
    <w:sdtContent>
      <w:p w:rsidR="00466063" w:rsidRDefault="00466063" w14:paraId="1F304E12" w14:textId="77777777">
        <w:pPr>
          <w:pStyle w:val="Zpat"/>
          <w:jc w:val="right"/>
        </w:pPr>
      </w:p>
      <w:p w:rsidRPr="00B24B7A" w:rsidR="00466063" w:rsidRDefault="00E452F6" w14:paraId="1B2FDD10" w14:textId="77777777">
        <w:pPr>
          <w:pStyle w:val="Zpat"/>
          <w:jc w:val="right"/>
        </w:pPr>
      </w:p>
    </w:sdtContent>
  </w:sdt>
  <w:p w:rsidR="00466063" w:rsidRDefault="00466063" w14:paraId="16405E18" w14:textId="7D56DE87">
    <w:pPr>
      <w:pStyle w:val="Zpat"/>
    </w:pPr>
    <w:r>
      <w:tab/>
    </w:r>
    <w:r>
      <w:fldChar w:fldCharType="begin"/>
    </w:r>
    <w:r>
      <w:instrText>PAGE   \* MERGEFORMAT</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452F6" w:rsidP="00C96ECE" w:rsidRDefault="00E452F6" w14:paraId="60BE2E3F" w14:textId="77777777">
      <w:pPr>
        <w:spacing w:after="0" w:line="240" w:lineRule="auto"/>
      </w:pPr>
      <w:r>
        <w:separator/>
      </w:r>
    </w:p>
  </w:footnote>
  <w:footnote w:type="continuationSeparator" w:id="0">
    <w:p w:rsidR="00E452F6" w:rsidP="00C96ECE" w:rsidRDefault="00E452F6" w14:paraId="715A67A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66063" w:rsidP="00806A43" w:rsidRDefault="00466063" w14:paraId="112DB0D2" w14:textId="77777777">
    <w:pPr>
      <w:pStyle w:val="Zhlav"/>
      <w:ind w:left="-426" w:firstLine="426"/>
      <w:jc w:val="center"/>
    </w:pPr>
  </w:p>
  <w:p w:rsidR="00466063" w:rsidRDefault="00466063" w14:paraId="4036D36E" w14:textId="7777777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60D21"/>
    <w:multiLevelType w:val="hybridMultilevel"/>
    <w:tmpl w:val="B516BC4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 w15:restartNumberingAfterBreak="0">
    <w:nsid w:val="2A9D16EA"/>
    <w:multiLevelType w:val="hybridMultilevel"/>
    <w:tmpl w:val="A692B078"/>
    <w:lvl w:ilvl="0" w:tplc="0405000B">
      <w:start w:val="1"/>
      <w:numFmt w:val="bullet"/>
      <w:lvlText w:val=""/>
      <w:lvlJc w:val="left"/>
      <w:pPr>
        <w:ind w:left="720" w:hanging="360"/>
      </w:pPr>
      <w:rPr>
        <w:rFonts w:hint="default" w:ascii="Wingdings" w:hAnsi="Wingdings"/>
      </w:rPr>
    </w:lvl>
    <w:lvl w:ilvl="1" w:tplc="04050003" w:tentative="1">
      <w:start w:val="1"/>
      <w:numFmt w:val="bullet"/>
      <w:lvlText w:val="o"/>
      <w:lvlJc w:val="left"/>
      <w:pPr>
        <w:ind w:left="1440" w:hanging="360"/>
      </w:pPr>
      <w:rPr>
        <w:rFonts w:hint="default" w:ascii="Courier New" w:hAnsi="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rPr>
    </w:lvl>
    <w:lvl w:ilvl="8" w:tplc="04050005" w:tentative="1">
      <w:start w:val="1"/>
      <w:numFmt w:val="bullet"/>
      <w:lvlText w:val=""/>
      <w:lvlJc w:val="left"/>
      <w:pPr>
        <w:ind w:left="6480" w:hanging="360"/>
      </w:pPr>
      <w:rPr>
        <w:rFonts w:hint="default" w:ascii="Wingdings" w:hAnsi="Wingdings"/>
      </w:rPr>
    </w:lvl>
  </w:abstractNum>
  <w:abstractNum w:abstractNumId="2" w15:restartNumberingAfterBreak="0">
    <w:nsid w:val="32AD4933"/>
    <w:multiLevelType w:val="hybridMultilevel"/>
    <w:tmpl w:val="A1884800"/>
    <w:lvl w:ilvl="0" w:tplc="2CDC6F3A">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36D96015"/>
    <w:multiLevelType w:val="hybridMultilevel"/>
    <w:tmpl w:val="90582638"/>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04050005">
      <w:start w:val="1"/>
      <w:numFmt w:val="bullet"/>
      <w:lvlText w:val=""/>
      <w:lvlJc w:val="left"/>
      <w:pPr>
        <w:ind w:left="2160" w:hanging="360"/>
      </w:pPr>
      <w:rPr>
        <w:rFonts w:hint="default" w:ascii="Wingdings" w:hAnsi="Wingdings"/>
      </w:rPr>
    </w:lvl>
    <w:lvl w:ilvl="3" w:tplc="04050001">
      <w:start w:val="1"/>
      <w:numFmt w:val="bullet"/>
      <w:lvlText w:val=""/>
      <w:lvlJc w:val="left"/>
      <w:pPr>
        <w:ind w:left="2880" w:hanging="360"/>
      </w:pPr>
      <w:rPr>
        <w:rFonts w:hint="default" w:ascii="Symbol" w:hAnsi="Symbol"/>
      </w:rPr>
    </w:lvl>
    <w:lvl w:ilvl="4" w:tplc="04050003">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4" w15:restartNumberingAfterBreak="0">
    <w:nsid w:val="45202921"/>
    <w:multiLevelType w:val="hybridMultilevel"/>
    <w:tmpl w:val="98CE81CE"/>
    <w:lvl w:ilvl="0" w:tplc="04050001">
      <w:start w:val="1"/>
      <w:numFmt w:val="bullet"/>
      <w:lvlText w:val=""/>
      <w:lvlJc w:val="left"/>
      <w:pPr>
        <w:tabs>
          <w:tab w:val="num" w:pos="720"/>
        </w:tabs>
        <w:ind w:left="720" w:hanging="360"/>
      </w:pPr>
      <w:rPr>
        <w:rFonts w:hint="default" w:ascii="Symbol" w:hAnsi="Symbol"/>
      </w:rPr>
    </w:lvl>
    <w:lvl w:ilvl="1" w:tplc="04050003">
      <w:start w:val="1"/>
      <w:numFmt w:val="bullet"/>
      <w:lvlText w:val="o"/>
      <w:lvlJc w:val="left"/>
      <w:pPr>
        <w:tabs>
          <w:tab w:val="num" w:pos="1353"/>
        </w:tabs>
        <w:ind w:left="1353" w:hanging="360"/>
      </w:pPr>
      <w:rPr>
        <w:rFonts w:hint="default" w:ascii="Courier New" w:hAnsi="Courier New" w:cs="Courier New"/>
      </w:rPr>
    </w:lvl>
    <w:lvl w:ilvl="2" w:tplc="04050005">
      <w:start w:val="1"/>
      <w:numFmt w:val="bullet"/>
      <w:lvlText w:val=""/>
      <w:lvlJc w:val="left"/>
      <w:pPr>
        <w:tabs>
          <w:tab w:val="num" w:pos="2160"/>
        </w:tabs>
        <w:ind w:left="2160" w:hanging="360"/>
      </w:pPr>
      <w:rPr>
        <w:rFonts w:hint="default" w:ascii="Wingdings" w:hAnsi="Wingdings"/>
      </w:rPr>
    </w:lvl>
    <w:lvl w:ilvl="3" w:tplc="04050001">
      <w:start w:val="1"/>
      <w:numFmt w:val="bullet"/>
      <w:lvlText w:val=""/>
      <w:lvlJc w:val="left"/>
      <w:pPr>
        <w:tabs>
          <w:tab w:val="num" w:pos="2880"/>
        </w:tabs>
        <w:ind w:left="2880" w:hanging="360"/>
      </w:pPr>
      <w:rPr>
        <w:rFonts w:hint="default" w:ascii="Symbol" w:hAnsi="Symbol"/>
      </w:rPr>
    </w:lvl>
    <w:lvl w:ilvl="4" w:tplc="04050003">
      <w:start w:val="1"/>
      <w:numFmt w:val="bullet"/>
      <w:lvlText w:val="o"/>
      <w:lvlJc w:val="left"/>
      <w:pPr>
        <w:tabs>
          <w:tab w:val="num" w:pos="3600"/>
        </w:tabs>
        <w:ind w:left="3600" w:hanging="360"/>
      </w:pPr>
      <w:rPr>
        <w:rFonts w:hint="default" w:ascii="Courier New" w:hAnsi="Courier New" w:cs="Courier New"/>
      </w:rPr>
    </w:lvl>
    <w:lvl w:ilvl="5" w:tplc="04050005">
      <w:start w:val="1"/>
      <w:numFmt w:val="bullet"/>
      <w:lvlText w:val=""/>
      <w:lvlJc w:val="left"/>
      <w:pPr>
        <w:tabs>
          <w:tab w:val="num" w:pos="4320"/>
        </w:tabs>
        <w:ind w:left="4320" w:hanging="360"/>
      </w:pPr>
      <w:rPr>
        <w:rFonts w:hint="default" w:ascii="Wingdings" w:hAnsi="Wingdings"/>
      </w:rPr>
    </w:lvl>
    <w:lvl w:ilvl="6" w:tplc="04050001">
      <w:start w:val="1"/>
      <w:numFmt w:val="bullet"/>
      <w:lvlText w:val=""/>
      <w:lvlJc w:val="left"/>
      <w:pPr>
        <w:tabs>
          <w:tab w:val="num" w:pos="5040"/>
        </w:tabs>
        <w:ind w:left="5040" w:hanging="360"/>
      </w:pPr>
      <w:rPr>
        <w:rFonts w:hint="default" w:ascii="Symbol" w:hAnsi="Symbol"/>
      </w:rPr>
    </w:lvl>
    <w:lvl w:ilvl="7" w:tplc="04050003">
      <w:start w:val="1"/>
      <w:numFmt w:val="bullet"/>
      <w:lvlText w:val="o"/>
      <w:lvlJc w:val="left"/>
      <w:pPr>
        <w:tabs>
          <w:tab w:val="num" w:pos="5760"/>
        </w:tabs>
        <w:ind w:left="5760" w:hanging="360"/>
      </w:pPr>
      <w:rPr>
        <w:rFonts w:hint="default" w:ascii="Courier New" w:hAnsi="Courier New" w:cs="Courier New"/>
      </w:rPr>
    </w:lvl>
    <w:lvl w:ilvl="8" w:tplc="04050005">
      <w:start w:val="1"/>
      <w:numFmt w:val="bullet"/>
      <w:lvlText w:val=""/>
      <w:lvlJc w:val="left"/>
      <w:pPr>
        <w:tabs>
          <w:tab w:val="num" w:pos="6480"/>
        </w:tabs>
        <w:ind w:left="6480" w:hanging="360"/>
      </w:pPr>
      <w:rPr>
        <w:rFonts w:hint="default" w:ascii="Wingdings" w:hAnsi="Wingdings"/>
      </w:rPr>
    </w:lvl>
  </w:abstractNum>
  <w:abstractNum w:abstractNumId="5" w15:restartNumberingAfterBreak="0">
    <w:nsid w:val="5B3A0DC6"/>
    <w:multiLevelType w:val="hybridMultilevel"/>
    <w:tmpl w:val="1CD0BC44"/>
    <w:lvl w:ilvl="0" w:tplc="0405000B">
      <w:start w:val="1"/>
      <w:numFmt w:val="bullet"/>
      <w:lvlText w:val=""/>
      <w:lvlJc w:val="left"/>
      <w:pPr>
        <w:ind w:left="720" w:hanging="360"/>
      </w:pPr>
      <w:rPr>
        <w:rFonts w:hint="default" w:ascii="Wingdings" w:hAnsi="Wingdings"/>
      </w:rPr>
    </w:lvl>
    <w:lvl w:ilvl="1" w:tplc="04050003" w:tentative="1">
      <w:start w:val="1"/>
      <w:numFmt w:val="bullet"/>
      <w:lvlText w:val="o"/>
      <w:lvlJc w:val="left"/>
      <w:pPr>
        <w:ind w:left="1440" w:hanging="360"/>
      </w:pPr>
      <w:rPr>
        <w:rFonts w:hint="default" w:ascii="Courier New" w:hAnsi="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rPr>
    </w:lvl>
    <w:lvl w:ilvl="8" w:tplc="04050005" w:tentative="1">
      <w:start w:val="1"/>
      <w:numFmt w:val="bullet"/>
      <w:lvlText w:val=""/>
      <w:lvlJc w:val="left"/>
      <w:pPr>
        <w:ind w:left="6480" w:hanging="360"/>
      </w:pPr>
      <w:rPr>
        <w:rFonts w:hint="default" w:ascii="Wingdings" w:hAnsi="Wingdings"/>
      </w:rPr>
    </w:lvl>
  </w:abstractNum>
  <w:abstractNum w:abstractNumId="6" w15:restartNumberingAfterBreak="0">
    <w:nsid w:val="62AF1A0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6589111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B6D726B"/>
    <w:multiLevelType w:val="multilevel"/>
    <w:tmpl w:val="2F9CD538"/>
    <w:lvl w:ilvl="0">
      <w:start w:val="1"/>
      <w:numFmt w:val="decimal"/>
      <w:lvlText w:val="%1."/>
      <w:lvlJc w:val="left"/>
      <w:pPr>
        <w:ind w:left="720" w:hanging="360"/>
      </w:pPr>
      <w:rPr>
        <w:rFonts w:hint="default" w:ascii="Arial" w:hAnsi="Arial" w:cs="Arial"/>
      </w:rPr>
    </w:lvl>
    <w:lvl w:ilvl="1">
      <w:start w:val="1"/>
      <w:numFmt w:val="decimal"/>
      <w:isLgl/>
      <w:lvlText w:val="%1.%2"/>
      <w:lvlJc w:val="left"/>
      <w:pPr>
        <w:ind w:left="1125" w:hanging="405"/>
      </w:pPr>
      <w:rPr>
        <w:rFonts w:hint="default" w:ascii="Arial" w:hAnsi="Arial" w:cs="Arial"/>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6BAC7974"/>
    <w:multiLevelType w:val="hybridMultilevel"/>
    <w:tmpl w:val="61FA3B3E"/>
    <w:lvl w:ilvl="0" w:tplc="04050001">
      <w:start w:val="1"/>
      <w:numFmt w:val="bullet"/>
      <w:lvlText w:val=""/>
      <w:lvlJc w:val="left"/>
      <w:pPr>
        <w:ind w:left="1440" w:hanging="360"/>
      </w:pPr>
      <w:rPr>
        <w:rFonts w:hint="default" w:ascii="Symbol" w:hAnsi="Symbol"/>
      </w:rPr>
    </w:lvl>
    <w:lvl w:ilvl="1" w:tplc="04050003" w:tentative="1">
      <w:start w:val="1"/>
      <w:numFmt w:val="bullet"/>
      <w:lvlText w:val="o"/>
      <w:lvlJc w:val="left"/>
      <w:pPr>
        <w:ind w:left="2160" w:hanging="360"/>
      </w:pPr>
      <w:rPr>
        <w:rFonts w:hint="default" w:ascii="Courier New" w:hAnsi="Courier New" w:cs="Courier New"/>
      </w:rPr>
    </w:lvl>
    <w:lvl w:ilvl="2" w:tplc="04050005" w:tentative="1">
      <w:start w:val="1"/>
      <w:numFmt w:val="bullet"/>
      <w:lvlText w:val=""/>
      <w:lvlJc w:val="left"/>
      <w:pPr>
        <w:ind w:left="2880" w:hanging="360"/>
      </w:pPr>
      <w:rPr>
        <w:rFonts w:hint="default" w:ascii="Wingdings" w:hAnsi="Wingdings"/>
      </w:rPr>
    </w:lvl>
    <w:lvl w:ilvl="3" w:tplc="04050001" w:tentative="1">
      <w:start w:val="1"/>
      <w:numFmt w:val="bullet"/>
      <w:lvlText w:val=""/>
      <w:lvlJc w:val="left"/>
      <w:pPr>
        <w:ind w:left="3600" w:hanging="360"/>
      </w:pPr>
      <w:rPr>
        <w:rFonts w:hint="default" w:ascii="Symbol" w:hAnsi="Symbol"/>
      </w:rPr>
    </w:lvl>
    <w:lvl w:ilvl="4" w:tplc="04050003" w:tentative="1">
      <w:start w:val="1"/>
      <w:numFmt w:val="bullet"/>
      <w:lvlText w:val="o"/>
      <w:lvlJc w:val="left"/>
      <w:pPr>
        <w:ind w:left="4320" w:hanging="360"/>
      </w:pPr>
      <w:rPr>
        <w:rFonts w:hint="default" w:ascii="Courier New" w:hAnsi="Courier New" w:cs="Courier New"/>
      </w:rPr>
    </w:lvl>
    <w:lvl w:ilvl="5" w:tplc="04050005" w:tentative="1">
      <w:start w:val="1"/>
      <w:numFmt w:val="bullet"/>
      <w:lvlText w:val=""/>
      <w:lvlJc w:val="left"/>
      <w:pPr>
        <w:ind w:left="5040" w:hanging="360"/>
      </w:pPr>
      <w:rPr>
        <w:rFonts w:hint="default" w:ascii="Wingdings" w:hAnsi="Wingdings"/>
      </w:rPr>
    </w:lvl>
    <w:lvl w:ilvl="6" w:tplc="04050001" w:tentative="1">
      <w:start w:val="1"/>
      <w:numFmt w:val="bullet"/>
      <w:lvlText w:val=""/>
      <w:lvlJc w:val="left"/>
      <w:pPr>
        <w:ind w:left="5760" w:hanging="360"/>
      </w:pPr>
      <w:rPr>
        <w:rFonts w:hint="default" w:ascii="Symbol" w:hAnsi="Symbol"/>
      </w:rPr>
    </w:lvl>
    <w:lvl w:ilvl="7" w:tplc="04050003" w:tentative="1">
      <w:start w:val="1"/>
      <w:numFmt w:val="bullet"/>
      <w:lvlText w:val="o"/>
      <w:lvlJc w:val="left"/>
      <w:pPr>
        <w:ind w:left="6480" w:hanging="360"/>
      </w:pPr>
      <w:rPr>
        <w:rFonts w:hint="default" w:ascii="Courier New" w:hAnsi="Courier New" w:cs="Courier New"/>
      </w:rPr>
    </w:lvl>
    <w:lvl w:ilvl="8" w:tplc="04050005" w:tentative="1">
      <w:start w:val="1"/>
      <w:numFmt w:val="bullet"/>
      <w:lvlText w:val=""/>
      <w:lvlJc w:val="left"/>
      <w:pPr>
        <w:ind w:left="7200" w:hanging="360"/>
      </w:pPr>
      <w:rPr>
        <w:rFonts w:hint="default" w:ascii="Wingdings" w:hAnsi="Wingdings"/>
      </w:rPr>
    </w:lvl>
  </w:abstractNum>
  <w:abstractNum w:abstractNumId="10" w15:restartNumberingAfterBreak="0">
    <w:nsid w:val="6C3876C6"/>
    <w:multiLevelType w:val="hybridMultilevel"/>
    <w:tmpl w:val="6F3AA2A4"/>
    <w:lvl w:ilvl="0" w:tplc="04050001">
      <w:start w:val="1"/>
      <w:numFmt w:val="bullet"/>
      <w:lvlText w:val=""/>
      <w:lvlJc w:val="left"/>
      <w:pPr>
        <w:tabs>
          <w:tab w:val="num" w:pos="720"/>
        </w:tabs>
        <w:ind w:left="720" w:hanging="360"/>
      </w:pPr>
      <w:rPr>
        <w:rFonts w:hint="default" w:ascii="Symbol" w:hAnsi="Symbol"/>
      </w:rPr>
    </w:lvl>
    <w:lvl w:ilvl="1" w:tplc="04050003" w:tentative="1">
      <w:start w:val="1"/>
      <w:numFmt w:val="bullet"/>
      <w:lvlText w:val="o"/>
      <w:lvlJc w:val="left"/>
      <w:pPr>
        <w:tabs>
          <w:tab w:val="num" w:pos="1440"/>
        </w:tabs>
        <w:ind w:left="1440" w:hanging="360"/>
      </w:pPr>
      <w:rPr>
        <w:rFonts w:hint="default" w:ascii="Courier New" w:hAnsi="Courier New"/>
      </w:rPr>
    </w:lvl>
    <w:lvl w:ilvl="2" w:tplc="04050005" w:tentative="1">
      <w:start w:val="1"/>
      <w:numFmt w:val="bullet"/>
      <w:lvlText w:val=""/>
      <w:lvlJc w:val="left"/>
      <w:pPr>
        <w:tabs>
          <w:tab w:val="num" w:pos="2160"/>
        </w:tabs>
        <w:ind w:left="2160" w:hanging="360"/>
      </w:pPr>
      <w:rPr>
        <w:rFonts w:hint="default" w:ascii="Wingdings" w:hAnsi="Wingdings"/>
      </w:rPr>
    </w:lvl>
    <w:lvl w:ilvl="3" w:tplc="04050001" w:tentative="1">
      <w:start w:val="1"/>
      <w:numFmt w:val="bullet"/>
      <w:lvlText w:val=""/>
      <w:lvlJc w:val="left"/>
      <w:pPr>
        <w:tabs>
          <w:tab w:val="num" w:pos="2880"/>
        </w:tabs>
        <w:ind w:left="2880" w:hanging="360"/>
      </w:pPr>
      <w:rPr>
        <w:rFonts w:hint="default" w:ascii="Symbol" w:hAnsi="Symbol"/>
      </w:rPr>
    </w:lvl>
    <w:lvl w:ilvl="4" w:tplc="04050003" w:tentative="1">
      <w:start w:val="1"/>
      <w:numFmt w:val="bullet"/>
      <w:lvlText w:val="o"/>
      <w:lvlJc w:val="left"/>
      <w:pPr>
        <w:tabs>
          <w:tab w:val="num" w:pos="3600"/>
        </w:tabs>
        <w:ind w:left="3600" w:hanging="360"/>
      </w:pPr>
      <w:rPr>
        <w:rFonts w:hint="default" w:ascii="Courier New" w:hAnsi="Courier New"/>
      </w:rPr>
    </w:lvl>
    <w:lvl w:ilvl="5" w:tplc="04050005" w:tentative="1">
      <w:start w:val="1"/>
      <w:numFmt w:val="bullet"/>
      <w:lvlText w:val=""/>
      <w:lvlJc w:val="left"/>
      <w:pPr>
        <w:tabs>
          <w:tab w:val="num" w:pos="4320"/>
        </w:tabs>
        <w:ind w:left="4320" w:hanging="360"/>
      </w:pPr>
      <w:rPr>
        <w:rFonts w:hint="default" w:ascii="Wingdings" w:hAnsi="Wingdings"/>
      </w:rPr>
    </w:lvl>
    <w:lvl w:ilvl="6" w:tplc="04050001" w:tentative="1">
      <w:start w:val="1"/>
      <w:numFmt w:val="bullet"/>
      <w:lvlText w:val=""/>
      <w:lvlJc w:val="left"/>
      <w:pPr>
        <w:tabs>
          <w:tab w:val="num" w:pos="5040"/>
        </w:tabs>
        <w:ind w:left="5040" w:hanging="360"/>
      </w:pPr>
      <w:rPr>
        <w:rFonts w:hint="default" w:ascii="Symbol" w:hAnsi="Symbol"/>
      </w:rPr>
    </w:lvl>
    <w:lvl w:ilvl="7" w:tplc="04050003" w:tentative="1">
      <w:start w:val="1"/>
      <w:numFmt w:val="bullet"/>
      <w:lvlText w:val="o"/>
      <w:lvlJc w:val="left"/>
      <w:pPr>
        <w:tabs>
          <w:tab w:val="num" w:pos="5760"/>
        </w:tabs>
        <w:ind w:left="5760" w:hanging="360"/>
      </w:pPr>
      <w:rPr>
        <w:rFonts w:hint="default" w:ascii="Courier New" w:hAnsi="Courier New"/>
      </w:rPr>
    </w:lvl>
    <w:lvl w:ilvl="8" w:tplc="04050005" w:tentative="1">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752B481F"/>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78662B4E"/>
    <w:multiLevelType w:val="hybridMultilevel"/>
    <w:tmpl w:val="FA2AA49C"/>
    <w:lvl w:ilvl="0" w:tplc="2D6295DE">
      <w:start w:val="20"/>
      <w:numFmt w:val="bullet"/>
      <w:lvlText w:val="-"/>
      <w:lvlJc w:val="left"/>
      <w:pPr>
        <w:ind w:left="720" w:hanging="360"/>
      </w:pPr>
      <w:rPr>
        <w:rFonts w:hint="default" w:ascii="Calibri" w:hAnsi="Calibri" w:eastAsia="Times New Roman"/>
      </w:rPr>
    </w:lvl>
    <w:lvl w:ilvl="1" w:tplc="04050003" w:tentative="1">
      <w:start w:val="1"/>
      <w:numFmt w:val="bullet"/>
      <w:lvlText w:val="o"/>
      <w:lvlJc w:val="left"/>
      <w:pPr>
        <w:ind w:left="1440" w:hanging="360"/>
      </w:pPr>
      <w:rPr>
        <w:rFonts w:hint="default" w:ascii="Courier New" w:hAnsi="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rPr>
    </w:lvl>
    <w:lvl w:ilvl="8" w:tplc="04050005" w:tentative="1">
      <w:start w:val="1"/>
      <w:numFmt w:val="bullet"/>
      <w:lvlText w:val=""/>
      <w:lvlJc w:val="left"/>
      <w:pPr>
        <w:ind w:left="6480" w:hanging="360"/>
      </w:pPr>
      <w:rPr>
        <w:rFonts w:hint="default" w:ascii="Wingdings" w:hAnsi="Wingdings"/>
      </w:rPr>
    </w:lvl>
  </w:abstractNum>
  <w:abstractNum w:abstractNumId="13" w15:restartNumberingAfterBreak="0">
    <w:nsid w:val="7CD142C1"/>
    <w:multiLevelType w:val="hybridMultilevel"/>
    <w:tmpl w:val="32A67278"/>
    <w:lvl w:ilvl="0" w:tplc="04050001">
      <w:start w:val="1"/>
      <w:numFmt w:val="bullet"/>
      <w:lvlText w:val=""/>
      <w:lvlJc w:val="left"/>
      <w:pPr>
        <w:tabs>
          <w:tab w:val="num" w:pos="720"/>
        </w:tabs>
        <w:ind w:left="720" w:hanging="360"/>
      </w:pPr>
      <w:rPr>
        <w:rFonts w:hint="default" w:ascii="Symbol" w:hAnsi="Symbol"/>
      </w:rPr>
    </w:lvl>
    <w:lvl w:ilvl="1" w:tplc="04050003">
      <w:start w:val="1"/>
      <w:numFmt w:val="bullet"/>
      <w:lvlText w:val="o"/>
      <w:lvlJc w:val="left"/>
      <w:pPr>
        <w:tabs>
          <w:tab w:val="num" w:pos="1440"/>
        </w:tabs>
        <w:ind w:left="1440" w:hanging="360"/>
      </w:pPr>
      <w:rPr>
        <w:rFonts w:hint="default" w:ascii="Courier New" w:hAnsi="Courier New"/>
      </w:rPr>
    </w:lvl>
    <w:lvl w:ilvl="2" w:tplc="04050005" w:tentative="1">
      <w:start w:val="1"/>
      <w:numFmt w:val="bullet"/>
      <w:lvlText w:val=""/>
      <w:lvlJc w:val="left"/>
      <w:pPr>
        <w:tabs>
          <w:tab w:val="num" w:pos="2160"/>
        </w:tabs>
        <w:ind w:left="2160" w:hanging="360"/>
      </w:pPr>
      <w:rPr>
        <w:rFonts w:hint="default" w:ascii="Wingdings" w:hAnsi="Wingdings"/>
      </w:rPr>
    </w:lvl>
    <w:lvl w:ilvl="3" w:tplc="04050001" w:tentative="1">
      <w:start w:val="1"/>
      <w:numFmt w:val="bullet"/>
      <w:lvlText w:val=""/>
      <w:lvlJc w:val="left"/>
      <w:pPr>
        <w:tabs>
          <w:tab w:val="num" w:pos="2880"/>
        </w:tabs>
        <w:ind w:left="2880" w:hanging="360"/>
      </w:pPr>
      <w:rPr>
        <w:rFonts w:hint="default" w:ascii="Symbol" w:hAnsi="Symbol"/>
      </w:rPr>
    </w:lvl>
    <w:lvl w:ilvl="4" w:tplc="04050003" w:tentative="1">
      <w:start w:val="1"/>
      <w:numFmt w:val="bullet"/>
      <w:lvlText w:val="o"/>
      <w:lvlJc w:val="left"/>
      <w:pPr>
        <w:tabs>
          <w:tab w:val="num" w:pos="3600"/>
        </w:tabs>
        <w:ind w:left="3600" w:hanging="360"/>
      </w:pPr>
      <w:rPr>
        <w:rFonts w:hint="default" w:ascii="Courier New" w:hAnsi="Courier New"/>
      </w:rPr>
    </w:lvl>
    <w:lvl w:ilvl="5" w:tplc="04050005" w:tentative="1">
      <w:start w:val="1"/>
      <w:numFmt w:val="bullet"/>
      <w:lvlText w:val=""/>
      <w:lvlJc w:val="left"/>
      <w:pPr>
        <w:tabs>
          <w:tab w:val="num" w:pos="4320"/>
        </w:tabs>
        <w:ind w:left="4320" w:hanging="360"/>
      </w:pPr>
      <w:rPr>
        <w:rFonts w:hint="default" w:ascii="Wingdings" w:hAnsi="Wingdings"/>
      </w:rPr>
    </w:lvl>
    <w:lvl w:ilvl="6" w:tplc="04050001" w:tentative="1">
      <w:start w:val="1"/>
      <w:numFmt w:val="bullet"/>
      <w:lvlText w:val=""/>
      <w:lvlJc w:val="left"/>
      <w:pPr>
        <w:tabs>
          <w:tab w:val="num" w:pos="5040"/>
        </w:tabs>
        <w:ind w:left="5040" w:hanging="360"/>
      </w:pPr>
      <w:rPr>
        <w:rFonts w:hint="default" w:ascii="Symbol" w:hAnsi="Symbol"/>
      </w:rPr>
    </w:lvl>
    <w:lvl w:ilvl="7" w:tplc="04050003" w:tentative="1">
      <w:start w:val="1"/>
      <w:numFmt w:val="bullet"/>
      <w:lvlText w:val="o"/>
      <w:lvlJc w:val="left"/>
      <w:pPr>
        <w:tabs>
          <w:tab w:val="num" w:pos="5760"/>
        </w:tabs>
        <w:ind w:left="5760" w:hanging="360"/>
      </w:pPr>
      <w:rPr>
        <w:rFonts w:hint="default" w:ascii="Courier New" w:hAnsi="Courier New"/>
      </w:rPr>
    </w:lvl>
    <w:lvl w:ilvl="8" w:tplc="04050005" w:tentative="1">
      <w:start w:val="1"/>
      <w:numFmt w:val="bullet"/>
      <w:lvlText w:val=""/>
      <w:lvlJc w:val="left"/>
      <w:pPr>
        <w:tabs>
          <w:tab w:val="num" w:pos="6480"/>
        </w:tabs>
        <w:ind w:left="6480" w:hanging="360"/>
      </w:pPr>
      <w:rPr>
        <w:rFonts w:hint="default" w:ascii="Wingdings" w:hAnsi="Wingdings"/>
      </w:rPr>
    </w:lvl>
  </w:abstractNum>
  <w:num w:numId="1">
    <w:abstractNumId w:val="12"/>
  </w:num>
  <w:num w:numId="2">
    <w:abstractNumId w:val="1"/>
  </w:num>
  <w:num w:numId="3">
    <w:abstractNumId w:val="5"/>
  </w:num>
  <w:num w:numId="4">
    <w:abstractNumId w:val="10"/>
  </w:num>
  <w:num w:numId="5">
    <w:abstractNumId w:val="13"/>
  </w:num>
  <w:num w:numId="6">
    <w:abstractNumId w:val="9"/>
  </w:num>
  <w:num w:numId="7">
    <w:abstractNumId w:val="0"/>
  </w:num>
  <w:num w:numId="8">
    <w:abstractNumId w:val="4"/>
  </w:num>
  <w:num w:numId="9">
    <w:abstractNumId w:val="11"/>
  </w:num>
  <w:num w:numId="10">
    <w:abstractNumId w:val="7"/>
  </w:num>
  <w:num w:numId="11">
    <w:abstractNumId w:val="6"/>
  </w:num>
  <w:num w:numId="12">
    <w:abstractNumId w:val="2"/>
  </w:num>
  <w:num w:numId="13">
    <w:abstractNumId w:val="3"/>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tru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ECE"/>
    <w:rsid w:val="00007C38"/>
    <w:rsid w:val="00011082"/>
    <w:rsid w:val="00031BB8"/>
    <w:rsid w:val="00040E74"/>
    <w:rsid w:val="00060A89"/>
    <w:rsid w:val="00062BDC"/>
    <w:rsid w:val="00064E89"/>
    <w:rsid w:val="000765AB"/>
    <w:rsid w:val="000802B7"/>
    <w:rsid w:val="000854D0"/>
    <w:rsid w:val="00086572"/>
    <w:rsid w:val="000945F4"/>
    <w:rsid w:val="00094CD8"/>
    <w:rsid w:val="00095273"/>
    <w:rsid w:val="00095F78"/>
    <w:rsid w:val="000A2642"/>
    <w:rsid w:val="000A2FE0"/>
    <w:rsid w:val="000A60F7"/>
    <w:rsid w:val="000B1994"/>
    <w:rsid w:val="000B5A03"/>
    <w:rsid w:val="000B7735"/>
    <w:rsid w:val="000E021D"/>
    <w:rsid w:val="000E6718"/>
    <w:rsid w:val="000E7714"/>
    <w:rsid w:val="000F021B"/>
    <w:rsid w:val="000F1DED"/>
    <w:rsid w:val="000F7459"/>
    <w:rsid w:val="00101C09"/>
    <w:rsid w:val="001078E7"/>
    <w:rsid w:val="00115F65"/>
    <w:rsid w:val="001356BC"/>
    <w:rsid w:val="00135E0B"/>
    <w:rsid w:val="0014034D"/>
    <w:rsid w:val="0014367B"/>
    <w:rsid w:val="00157841"/>
    <w:rsid w:val="00160438"/>
    <w:rsid w:val="001623ED"/>
    <w:rsid w:val="0017007E"/>
    <w:rsid w:val="00173738"/>
    <w:rsid w:val="00177206"/>
    <w:rsid w:val="001851D1"/>
    <w:rsid w:val="00186E54"/>
    <w:rsid w:val="0019212A"/>
    <w:rsid w:val="00197570"/>
    <w:rsid w:val="001A4E6F"/>
    <w:rsid w:val="001A5397"/>
    <w:rsid w:val="001A69F3"/>
    <w:rsid w:val="001B0E2E"/>
    <w:rsid w:val="001B1AE8"/>
    <w:rsid w:val="001B4E82"/>
    <w:rsid w:val="001B7452"/>
    <w:rsid w:val="001C7A6E"/>
    <w:rsid w:val="001E1279"/>
    <w:rsid w:val="001E1E08"/>
    <w:rsid w:val="001E4F6D"/>
    <w:rsid w:val="001E60A1"/>
    <w:rsid w:val="001F182B"/>
    <w:rsid w:val="00217A15"/>
    <w:rsid w:val="00232BF5"/>
    <w:rsid w:val="00237075"/>
    <w:rsid w:val="002454FA"/>
    <w:rsid w:val="00247382"/>
    <w:rsid w:val="00247A74"/>
    <w:rsid w:val="0025477F"/>
    <w:rsid w:val="002574DA"/>
    <w:rsid w:val="0026370B"/>
    <w:rsid w:val="002A2C6F"/>
    <w:rsid w:val="002A5A35"/>
    <w:rsid w:val="002B36BF"/>
    <w:rsid w:val="002B6D37"/>
    <w:rsid w:val="002C1613"/>
    <w:rsid w:val="002D293D"/>
    <w:rsid w:val="002D50B7"/>
    <w:rsid w:val="002D62FA"/>
    <w:rsid w:val="002D74F4"/>
    <w:rsid w:val="002E0BF4"/>
    <w:rsid w:val="002E12DA"/>
    <w:rsid w:val="002E62D4"/>
    <w:rsid w:val="002F2829"/>
    <w:rsid w:val="002F61E6"/>
    <w:rsid w:val="00307E2A"/>
    <w:rsid w:val="0031013A"/>
    <w:rsid w:val="003225CC"/>
    <w:rsid w:val="00322AA8"/>
    <w:rsid w:val="003230A4"/>
    <w:rsid w:val="003256AD"/>
    <w:rsid w:val="00330E45"/>
    <w:rsid w:val="00330EF7"/>
    <w:rsid w:val="003436DD"/>
    <w:rsid w:val="00344966"/>
    <w:rsid w:val="00362B18"/>
    <w:rsid w:val="0038109A"/>
    <w:rsid w:val="0038743A"/>
    <w:rsid w:val="00391820"/>
    <w:rsid w:val="00394CA6"/>
    <w:rsid w:val="003A7A83"/>
    <w:rsid w:val="003B4CE4"/>
    <w:rsid w:val="003D35DE"/>
    <w:rsid w:val="003D3702"/>
    <w:rsid w:val="003D3732"/>
    <w:rsid w:val="003D4771"/>
    <w:rsid w:val="003D60F6"/>
    <w:rsid w:val="003E0C62"/>
    <w:rsid w:val="003F1B8E"/>
    <w:rsid w:val="003F2157"/>
    <w:rsid w:val="003F6C5E"/>
    <w:rsid w:val="00427EAC"/>
    <w:rsid w:val="004302B1"/>
    <w:rsid w:val="00432E61"/>
    <w:rsid w:val="004350A1"/>
    <w:rsid w:val="00441D71"/>
    <w:rsid w:val="00442F78"/>
    <w:rsid w:val="00453C26"/>
    <w:rsid w:val="00462513"/>
    <w:rsid w:val="0046599F"/>
    <w:rsid w:val="00466063"/>
    <w:rsid w:val="004667FC"/>
    <w:rsid w:val="00473FB1"/>
    <w:rsid w:val="00474AA0"/>
    <w:rsid w:val="0048195E"/>
    <w:rsid w:val="004828A3"/>
    <w:rsid w:val="00497488"/>
    <w:rsid w:val="004A78A8"/>
    <w:rsid w:val="004B023E"/>
    <w:rsid w:val="004B1D53"/>
    <w:rsid w:val="004C1A84"/>
    <w:rsid w:val="004E05D0"/>
    <w:rsid w:val="004E0B4D"/>
    <w:rsid w:val="004E1ECD"/>
    <w:rsid w:val="004F6328"/>
    <w:rsid w:val="00500C30"/>
    <w:rsid w:val="00500E0C"/>
    <w:rsid w:val="00503475"/>
    <w:rsid w:val="0051034D"/>
    <w:rsid w:val="00525506"/>
    <w:rsid w:val="005355DA"/>
    <w:rsid w:val="00537943"/>
    <w:rsid w:val="00542605"/>
    <w:rsid w:val="00546378"/>
    <w:rsid w:val="00551D7B"/>
    <w:rsid w:val="00560D25"/>
    <w:rsid w:val="00562D61"/>
    <w:rsid w:val="00566282"/>
    <w:rsid w:val="00573608"/>
    <w:rsid w:val="00576277"/>
    <w:rsid w:val="00587826"/>
    <w:rsid w:val="005A1C30"/>
    <w:rsid w:val="005B149F"/>
    <w:rsid w:val="005B3047"/>
    <w:rsid w:val="005C63A3"/>
    <w:rsid w:val="005C7B73"/>
    <w:rsid w:val="005D10BF"/>
    <w:rsid w:val="005D2586"/>
    <w:rsid w:val="005D79FF"/>
    <w:rsid w:val="005E0D5E"/>
    <w:rsid w:val="005E1EA5"/>
    <w:rsid w:val="005F2E98"/>
    <w:rsid w:val="005F5940"/>
    <w:rsid w:val="00600CD5"/>
    <w:rsid w:val="006025D5"/>
    <w:rsid w:val="00606D76"/>
    <w:rsid w:val="00610695"/>
    <w:rsid w:val="006154F5"/>
    <w:rsid w:val="0061730E"/>
    <w:rsid w:val="00625597"/>
    <w:rsid w:val="00637CF4"/>
    <w:rsid w:val="00643EDE"/>
    <w:rsid w:val="006449E6"/>
    <w:rsid w:val="00650FAA"/>
    <w:rsid w:val="006602DA"/>
    <w:rsid w:val="00663A1C"/>
    <w:rsid w:val="00663C84"/>
    <w:rsid w:val="00664BFF"/>
    <w:rsid w:val="006706B3"/>
    <w:rsid w:val="00670EA0"/>
    <w:rsid w:val="00674E92"/>
    <w:rsid w:val="00676A02"/>
    <w:rsid w:val="0068237C"/>
    <w:rsid w:val="00686204"/>
    <w:rsid w:val="00690D9C"/>
    <w:rsid w:val="006926EB"/>
    <w:rsid w:val="00697D0B"/>
    <w:rsid w:val="006A3078"/>
    <w:rsid w:val="006A481A"/>
    <w:rsid w:val="006A7F22"/>
    <w:rsid w:val="006C024B"/>
    <w:rsid w:val="006C3AED"/>
    <w:rsid w:val="006C48D8"/>
    <w:rsid w:val="006C4D23"/>
    <w:rsid w:val="006D4B8C"/>
    <w:rsid w:val="006D69C2"/>
    <w:rsid w:val="006E67C7"/>
    <w:rsid w:val="006E6857"/>
    <w:rsid w:val="006F4D0B"/>
    <w:rsid w:val="0070340C"/>
    <w:rsid w:val="007234FE"/>
    <w:rsid w:val="00725C2E"/>
    <w:rsid w:val="00731D27"/>
    <w:rsid w:val="0073790E"/>
    <w:rsid w:val="00753A4C"/>
    <w:rsid w:val="00754344"/>
    <w:rsid w:val="00781C3C"/>
    <w:rsid w:val="00781D92"/>
    <w:rsid w:val="007866B4"/>
    <w:rsid w:val="007B1D36"/>
    <w:rsid w:val="007D1A90"/>
    <w:rsid w:val="007D3282"/>
    <w:rsid w:val="007E4CAC"/>
    <w:rsid w:val="007E4E7A"/>
    <w:rsid w:val="007E6ECE"/>
    <w:rsid w:val="00806A43"/>
    <w:rsid w:val="008076DC"/>
    <w:rsid w:val="00810441"/>
    <w:rsid w:val="008146B8"/>
    <w:rsid w:val="00814EC1"/>
    <w:rsid w:val="0082116C"/>
    <w:rsid w:val="00835D30"/>
    <w:rsid w:val="00840811"/>
    <w:rsid w:val="00841FFF"/>
    <w:rsid w:val="00845652"/>
    <w:rsid w:val="008477B5"/>
    <w:rsid w:val="0085789C"/>
    <w:rsid w:val="00861C07"/>
    <w:rsid w:val="00863514"/>
    <w:rsid w:val="00866138"/>
    <w:rsid w:val="008713C9"/>
    <w:rsid w:val="008719AB"/>
    <w:rsid w:val="00874AA5"/>
    <w:rsid w:val="0088066C"/>
    <w:rsid w:val="00883EB8"/>
    <w:rsid w:val="00892364"/>
    <w:rsid w:val="008A201F"/>
    <w:rsid w:val="008A26CD"/>
    <w:rsid w:val="008B201E"/>
    <w:rsid w:val="008C5E8E"/>
    <w:rsid w:val="008C7ACD"/>
    <w:rsid w:val="008D574B"/>
    <w:rsid w:val="008D6CDF"/>
    <w:rsid w:val="008D7B0B"/>
    <w:rsid w:val="008F1132"/>
    <w:rsid w:val="008F45DE"/>
    <w:rsid w:val="008F5369"/>
    <w:rsid w:val="008F6C4A"/>
    <w:rsid w:val="008F79C4"/>
    <w:rsid w:val="009014C9"/>
    <w:rsid w:val="00901AD5"/>
    <w:rsid w:val="0090532A"/>
    <w:rsid w:val="00905E86"/>
    <w:rsid w:val="009079F7"/>
    <w:rsid w:val="00925EBF"/>
    <w:rsid w:val="00934D1B"/>
    <w:rsid w:val="00940C40"/>
    <w:rsid w:val="00947E18"/>
    <w:rsid w:val="0095032E"/>
    <w:rsid w:val="0095335E"/>
    <w:rsid w:val="0097237F"/>
    <w:rsid w:val="009760F9"/>
    <w:rsid w:val="00997E28"/>
    <w:rsid w:val="009B10A7"/>
    <w:rsid w:val="009B2FD2"/>
    <w:rsid w:val="009B6CBD"/>
    <w:rsid w:val="009B7F85"/>
    <w:rsid w:val="009C5400"/>
    <w:rsid w:val="009D353C"/>
    <w:rsid w:val="009D56E7"/>
    <w:rsid w:val="009E7C29"/>
    <w:rsid w:val="009F0A9F"/>
    <w:rsid w:val="009F1CD2"/>
    <w:rsid w:val="00A0144C"/>
    <w:rsid w:val="00A07A0A"/>
    <w:rsid w:val="00A11776"/>
    <w:rsid w:val="00A12436"/>
    <w:rsid w:val="00A15EA8"/>
    <w:rsid w:val="00A3124F"/>
    <w:rsid w:val="00A31BBD"/>
    <w:rsid w:val="00A3287C"/>
    <w:rsid w:val="00A44355"/>
    <w:rsid w:val="00A5218C"/>
    <w:rsid w:val="00A56B15"/>
    <w:rsid w:val="00A66D48"/>
    <w:rsid w:val="00A67D86"/>
    <w:rsid w:val="00A71238"/>
    <w:rsid w:val="00A74DA9"/>
    <w:rsid w:val="00A876A1"/>
    <w:rsid w:val="00A91678"/>
    <w:rsid w:val="00A91E18"/>
    <w:rsid w:val="00AA003D"/>
    <w:rsid w:val="00AA105C"/>
    <w:rsid w:val="00AA79FD"/>
    <w:rsid w:val="00AB166A"/>
    <w:rsid w:val="00AC0783"/>
    <w:rsid w:val="00AC1A3E"/>
    <w:rsid w:val="00AC4E5C"/>
    <w:rsid w:val="00AC7185"/>
    <w:rsid w:val="00AF5CCF"/>
    <w:rsid w:val="00AF789B"/>
    <w:rsid w:val="00B00497"/>
    <w:rsid w:val="00B014A6"/>
    <w:rsid w:val="00B069CD"/>
    <w:rsid w:val="00B06B6E"/>
    <w:rsid w:val="00B10B25"/>
    <w:rsid w:val="00B14A0B"/>
    <w:rsid w:val="00B24B7A"/>
    <w:rsid w:val="00B25EEF"/>
    <w:rsid w:val="00B30D3A"/>
    <w:rsid w:val="00B35323"/>
    <w:rsid w:val="00B374FF"/>
    <w:rsid w:val="00B603C4"/>
    <w:rsid w:val="00B74587"/>
    <w:rsid w:val="00B766A9"/>
    <w:rsid w:val="00B8007D"/>
    <w:rsid w:val="00B9052A"/>
    <w:rsid w:val="00B90B92"/>
    <w:rsid w:val="00B94536"/>
    <w:rsid w:val="00B94D8E"/>
    <w:rsid w:val="00BA1F86"/>
    <w:rsid w:val="00BA4E88"/>
    <w:rsid w:val="00BA7420"/>
    <w:rsid w:val="00BB3558"/>
    <w:rsid w:val="00BB4D53"/>
    <w:rsid w:val="00BB5FCE"/>
    <w:rsid w:val="00BB7E99"/>
    <w:rsid w:val="00BD656E"/>
    <w:rsid w:val="00BD7832"/>
    <w:rsid w:val="00BD78AF"/>
    <w:rsid w:val="00BE0E07"/>
    <w:rsid w:val="00BE3BA5"/>
    <w:rsid w:val="00C164FC"/>
    <w:rsid w:val="00C1691B"/>
    <w:rsid w:val="00C2347B"/>
    <w:rsid w:val="00C32CC3"/>
    <w:rsid w:val="00C429F0"/>
    <w:rsid w:val="00C47110"/>
    <w:rsid w:val="00C62859"/>
    <w:rsid w:val="00C718F1"/>
    <w:rsid w:val="00C75366"/>
    <w:rsid w:val="00C82308"/>
    <w:rsid w:val="00C83711"/>
    <w:rsid w:val="00C84A41"/>
    <w:rsid w:val="00C86901"/>
    <w:rsid w:val="00C9296C"/>
    <w:rsid w:val="00C96ECE"/>
    <w:rsid w:val="00CA1165"/>
    <w:rsid w:val="00CB12B3"/>
    <w:rsid w:val="00CB1FC0"/>
    <w:rsid w:val="00CB5462"/>
    <w:rsid w:val="00CC5260"/>
    <w:rsid w:val="00CD007B"/>
    <w:rsid w:val="00CE2C08"/>
    <w:rsid w:val="00CE389B"/>
    <w:rsid w:val="00CF2C71"/>
    <w:rsid w:val="00CF2EC7"/>
    <w:rsid w:val="00D00C95"/>
    <w:rsid w:val="00D13D73"/>
    <w:rsid w:val="00D44780"/>
    <w:rsid w:val="00D511E2"/>
    <w:rsid w:val="00D5208C"/>
    <w:rsid w:val="00D5389A"/>
    <w:rsid w:val="00D7291C"/>
    <w:rsid w:val="00D926FD"/>
    <w:rsid w:val="00D956C5"/>
    <w:rsid w:val="00D97F80"/>
    <w:rsid w:val="00DA092A"/>
    <w:rsid w:val="00DA2FEE"/>
    <w:rsid w:val="00DA66D6"/>
    <w:rsid w:val="00DB07F7"/>
    <w:rsid w:val="00DB3488"/>
    <w:rsid w:val="00DB7CF6"/>
    <w:rsid w:val="00DD0FE6"/>
    <w:rsid w:val="00DD214E"/>
    <w:rsid w:val="00DE2C19"/>
    <w:rsid w:val="00DE41CF"/>
    <w:rsid w:val="00DF27C9"/>
    <w:rsid w:val="00E04B0D"/>
    <w:rsid w:val="00E07579"/>
    <w:rsid w:val="00E1055A"/>
    <w:rsid w:val="00E15AC8"/>
    <w:rsid w:val="00E210ED"/>
    <w:rsid w:val="00E24E27"/>
    <w:rsid w:val="00E302C5"/>
    <w:rsid w:val="00E3295A"/>
    <w:rsid w:val="00E34301"/>
    <w:rsid w:val="00E35025"/>
    <w:rsid w:val="00E41ABA"/>
    <w:rsid w:val="00E436F1"/>
    <w:rsid w:val="00E452F6"/>
    <w:rsid w:val="00E45705"/>
    <w:rsid w:val="00E47BFB"/>
    <w:rsid w:val="00E47CF8"/>
    <w:rsid w:val="00E55ECD"/>
    <w:rsid w:val="00E62DCE"/>
    <w:rsid w:val="00E673C8"/>
    <w:rsid w:val="00E7522E"/>
    <w:rsid w:val="00E81189"/>
    <w:rsid w:val="00E82CD6"/>
    <w:rsid w:val="00E853B5"/>
    <w:rsid w:val="00E85C74"/>
    <w:rsid w:val="00EA42A3"/>
    <w:rsid w:val="00EA5D13"/>
    <w:rsid w:val="00EB1131"/>
    <w:rsid w:val="00EB619E"/>
    <w:rsid w:val="00EC46AC"/>
    <w:rsid w:val="00EC4F8C"/>
    <w:rsid w:val="00ED0CF6"/>
    <w:rsid w:val="00ED1ADB"/>
    <w:rsid w:val="00EE4852"/>
    <w:rsid w:val="00EF203D"/>
    <w:rsid w:val="00EF3781"/>
    <w:rsid w:val="00EF61B1"/>
    <w:rsid w:val="00F013F5"/>
    <w:rsid w:val="00F12363"/>
    <w:rsid w:val="00F1526A"/>
    <w:rsid w:val="00F2632E"/>
    <w:rsid w:val="00F27460"/>
    <w:rsid w:val="00F27831"/>
    <w:rsid w:val="00F329BB"/>
    <w:rsid w:val="00F43680"/>
    <w:rsid w:val="00F43BD3"/>
    <w:rsid w:val="00F566C6"/>
    <w:rsid w:val="00F70C6E"/>
    <w:rsid w:val="00F73438"/>
    <w:rsid w:val="00F77C77"/>
    <w:rsid w:val="00F84999"/>
    <w:rsid w:val="00F948F1"/>
    <w:rsid w:val="00FA570E"/>
    <w:rsid w:val="00FB0B52"/>
    <w:rsid w:val="00FB323B"/>
    <w:rsid w:val="00FB5F6B"/>
    <w:rsid w:val="00FD0FAC"/>
    <w:rsid w:val="00FD5F8D"/>
    <w:rsid w:val="00FE26F4"/>
    <w:rsid w:val="018FC669"/>
    <w:rsid w:val="019BE2AB"/>
    <w:rsid w:val="01EA531C"/>
    <w:rsid w:val="028B28E1"/>
    <w:rsid w:val="02B3B499"/>
    <w:rsid w:val="02F086E9"/>
    <w:rsid w:val="034716C4"/>
    <w:rsid w:val="0381D471"/>
    <w:rsid w:val="04C1BA7C"/>
    <w:rsid w:val="0516534C"/>
    <w:rsid w:val="06567F61"/>
    <w:rsid w:val="0666DB85"/>
    <w:rsid w:val="069DC248"/>
    <w:rsid w:val="06E48637"/>
    <w:rsid w:val="0800436E"/>
    <w:rsid w:val="08039015"/>
    <w:rsid w:val="0896E42F"/>
    <w:rsid w:val="097C0699"/>
    <w:rsid w:val="09E24446"/>
    <w:rsid w:val="0A0F2B76"/>
    <w:rsid w:val="0A67DC06"/>
    <w:rsid w:val="0AD4D849"/>
    <w:rsid w:val="0B74C756"/>
    <w:rsid w:val="0B7DDA0E"/>
    <w:rsid w:val="0BA9C6C8"/>
    <w:rsid w:val="0C02239D"/>
    <w:rsid w:val="0CE0854F"/>
    <w:rsid w:val="0CF6A347"/>
    <w:rsid w:val="0D6C7EB6"/>
    <w:rsid w:val="0DA76A4E"/>
    <w:rsid w:val="0DBA0948"/>
    <w:rsid w:val="0E0A80F2"/>
    <w:rsid w:val="0E68DE7F"/>
    <w:rsid w:val="0E6F5EA8"/>
    <w:rsid w:val="0EB0957A"/>
    <w:rsid w:val="0EB8253F"/>
    <w:rsid w:val="0F2E1E47"/>
    <w:rsid w:val="0F52A2DB"/>
    <w:rsid w:val="0FD21FC0"/>
    <w:rsid w:val="10B201FB"/>
    <w:rsid w:val="11347D94"/>
    <w:rsid w:val="132A5A71"/>
    <w:rsid w:val="133DC80A"/>
    <w:rsid w:val="13C7BA2E"/>
    <w:rsid w:val="14600E0F"/>
    <w:rsid w:val="146608B0"/>
    <w:rsid w:val="149F7AD0"/>
    <w:rsid w:val="14B4A1A6"/>
    <w:rsid w:val="14B7CC59"/>
    <w:rsid w:val="14CEDA8C"/>
    <w:rsid w:val="14EB6EE1"/>
    <w:rsid w:val="14FA73B6"/>
    <w:rsid w:val="1552C8CD"/>
    <w:rsid w:val="15734FE3"/>
    <w:rsid w:val="15B51AE1"/>
    <w:rsid w:val="15FBDE70"/>
    <w:rsid w:val="16571950"/>
    <w:rsid w:val="16BEA53A"/>
    <w:rsid w:val="178CDADE"/>
    <w:rsid w:val="18003FC6"/>
    <w:rsid w:val="180B4226"/>
    <w:rsid w:val="18EBB08C"/>
    <w:rsid w:val="1A080428"/>
    <w:rsid w:val="1A2A9091"/>
    <w:rsid w:val="1ABAECC8"/>
    <w:rsid w:val="1AECBAC6"/>
    <w:rsid w:val="1B1C43F9"/>
    <w:rsid w:val="1BB5D917"/>
    <w:rsid w:val="1C9C7813"/>
    <w:rsid w:val="1D7D792C"/>
    <w:rsid w:val="1DB090F6"/>
    <w:rsid w:val="1E67BB02"/>
    <w:rsid w:val="1E896021"/>
    <w:rsid w:val="1E8EE273"/>
    <w:rsid w:val="1EAA504E"/>
    <w:rsid w:val="1FB38AD0"/>
    <w:rsid w:val="1FD225EA"/>
    <w:rsid w:val="20038B63"/>
    <w:rsid w:val="2021F3EF"/>
    <w:rsid w:val="210BA689"/>
    <w:rsid w:val="21108B60"/>
    <w:rsid w:val="21A7D886"/>
    <w:rsid w:val="224F56B8"/>
    <w:rsid w:val="238ADB4F"/>
    <w:rsid w:val="238D8D6C"/>
    <w:rsid w:val="23C6EC35"/>
    <w:rsid w:val="24A6CC1C"/>
    <w:rsid w:val="24D03EEB"/>
    <w:rsid w:val="24F61880"/>
    <w:rsid w:val="254941F9"/>
    <w:rsid w:val="254C062E"/>
    <w:rsid w:val="25C1E9CF"/>
    <w:rsid w:val="26A8D0DA"/>
    <w:rsid w:val="26BA754A"/>
    <w:rsid w:val="270C5342"/>
    <w:rsid w:val="274B4801"/>
    <w:rsid w:val="27CEE87E"/>
    <w:rsid w:val="28C53EFA"/>
    <w:rsid w:val="29CC12C8"/>
    <w:rsid w:val="2AC21D8A"/>
    <w:rsid w:val="2ACCB5B8"/>
    <w:rsid w:val="2AED8076"/>
    <w:rsid w:val="2AF3C6C2"/>
    <w:rsid w:val="2B43925C"/>
    <w:rsid w:val="2C1C6C72"/>
    <w:rsid w:val="2C5890C7"/>
    <w:rsid w:val="2C628123"/>
    <w:rsid w:val="2CBFBCC1"/>
    <w:rsid w:val="2CCCF943"/>
    <w:rsid w:val="2CD40655"/>
    <w:rsid w:val="2D24A1C3"/>
    <w:rsid w:val="2D477B89"/>
    <w:rsid w:val="2D83042F"/>
    <w:rsid w:val="2F4C424C"/>
    <w:rsid w:val="2FA7A9A9"/>
    <w:rsid w:val="300BF521"/>
    <w:rsid w:val="3128B3EE"/>
    <w:rsid w:val="316B99BD"/>
    <w:rsid w:val="316E7E88"/>
    <w:rsid w:val="3190080A"/>
    <w:rsid w:val="319531AB"/>
    <w:rsid w:val="3268DF19"/>
    <w:rsid w:val="327D7C2C"/>
    <w:rsid w:val="32B85DDC"/>
    <w:rsid w:val="32EC44D6"/>
    <w:rsid w:val="331385B9"/>
    <w:rsid w:val="344D8FA4"/>
    <w:rsid w:val="350B4B73"/>
    <w:rsid w:val="3522E039"/>
    <w:rsid w:val="35517508"/>
    <w:rsid w:val="3556A71E"/>
    <w:rsid w:val="3598FC48"/>
    <w:rsid w:val="35E54A07"/>
    <w:rsid w:val="3655CA0D"/>
    <w:rsid w:val="3690DE37"/>
    <w:rsid w:val="36A863F8"/>
    <w:rsid w:val="36D150C1"/>
    <w:rsid w:val="37106F9C"/>
    <w:rsid w:val="37185049"/>
    <w:rsid w:val="3756E3F7"/>
    <w:rsid w:val="37D2BE2C"/>
    <w:rsid w:val="383A6845"/>
    <w:rsid w:val="389CB563"/>
    <w:rsid w:val="38AE587F"/>
    <w:rsid w:val="38DCE232"/>
    <w:rsid w:val="38F6356E"/>
    <w:rsid w:val="392100C7"/>
    <w:rsid w:val="39265304"/>
    <w:rsid w:val="39D0FBBB"/>
    <w:rsid w:val="39F0FF1F"/>
    <w:rsid w:val="3AB1CCD5"/>
    <w:rsid w:val="3B1B9CB5"/>
    <w:rsid w:val="3B4B458C"/>
    <w:rsid w:val="3BB621DA"/>
    <w:rsid w:val="3C561864"/>
    <w:rsid w:val="3C874F8B"/>
    <w:rsid w:val="3CD1951F"/>
    <w:rsid w:val="3E3D8C26"/>
    <w:rsid w:val="3FB83335"/>
    <w:rsid w:val="40193F45"/>
    <w:rsid w:val="403D27EA"/>
    <w:rsid w:val="40D99216"/>
    <w:rsid w:val="40E0C308"/>
    <w:rsid w:val="40F87A4D"/>
    <w:rsid w:val="41244F82"/>
    <w:rsid w:val="413ADB39"/>
    <w:rsid w:val="41493D37"/>
    <w:rsid w:val="41B1DBF0"/>
    <w:rsid w:val="41D459A5"/>
    <w:rsid w:val="42C361AA"/>
    <w:rsid w:val="4333F8BA"/>
    <w:rsid w:val="43A4AFCC"/>
    <w:rsid w:val="43B04AB6"/>
    <w:rsid w:val="44849585"/>
    <w:rsid w:val="44E185E1"/>
    <w:rsid w:val="4540802D"/>
    <w:rsid w:val="4541B685"/>
    <w:rsid w:val="455203A4"/>
    <w:rsid w:val="455E14FA"/>
    <w:rsid w:val="4562100E"/>
    <w:rsid w:val="457779C5"/>
    <w:rsid w:val="4599B295"/>
    <w:rsid w:val="459BD5E0"/>
    <w:rsid w:val="45C4CB9E"/>
    <w:rsid w:val="460E9C30"/>
    <w:rsid w:val="467C778F"/>
    <w:rsid w:val="46E98937"/>
    <w:rsid w:val="47DC930A"/>
    <w:rsid w:val="48273EE2"/>
    <w:rsid w:val="48415EC8"/>
    <w:rsid w:val="488128F5"/>
    <w:rsid w:val="48CD6C65"/>
    <w:rsid w:val="49F5E812"/>
    <w:rsid w:val="4A411B83"/>
    <w:rsid w:val="4B23D697"/>
    <w:rsid w:val="4B8237C8"/>
    <w:rsid w:val="4BDC0C37"/>
    <w:rsid w:val="4BE799FC"/>
    <w:rsid w:val="4C2FAE47"/>
    <w:rsid w:val="4D029F14"/>
    <w:rsid w:val="4D9C3ECA"/>
    <w:rsid w:val="4DE13C92"/>
    <w:rsid w:val="4DEA4BEC"/>
    <w:rsid w:val="4E4E5DB3"/>
    <w:rsid w:val="4E790591"/>
    <w:rsid w:val="4EAC831E"/>
    <w:rsid w:val="4EB65520"/>
    <w:rsid w:val="4EE5304A"/>
    <w:rsid w:val="4EEBCEE3"/>
    <w:rsid w:val="4F7A000B"/>
    <w:rsid w:val="4F7B4C67"/>
    <w:rsid w:val="4F8E6890"/>
    <w:rsid w:val="4FAE539B"/>
    <w:rsid w:val="509CC110"/>
    <w:rsid w:val="50F5AA30"/>
    <w:rsid w:val="511BD78D"/>
    <w:rsid w:val="513FA7EF"/>
    <w:rsid w:val="518A6CFB"/>
    <w:rsid w:val="51AB5EFF"/>
    <w:rsid w:val="51D879D1"/>
    <w:rsid w:val="52C49AB0"/>
    <w:rsid w:val="52E5F45D"/>
    <w:rsid w:val="532B81B1"/>
    <w:rsid w:val="54AE9689"/>
    <w:rsid w:val="54AFE710"/>
    <w:rsid w:val="54FFF436"/>
    <w:rsid w:val="55DEA456"/>
    <w:rsid w:val="560AF887"/>
    <w:rsid w:val="572465A5"/>
    <w:rsid w:val="573F12B6"/>
    <w:rsid w:val="57886CB5"/>
    <w:rsid w:val="57E95565"/>
    <w:rsid w:val="5857131E"/>
    <w:rsid w:val="58C80DC1"/>
    <w:rsid w:val="5998B3C7"/>
    <w:rsid w:val="59CB2DA2"/>
    <w:rsid w:val="5AFA93CB"/>
    <w:rsid w:val="5B04AFB0"/>
    <w:rsid w:val="5B131EE3"/>
    <w:rsid w:val="5B39B10A"/>
    <w:rsid w:val="5BAF4DCF"/>
    <w:rsid w:val="5CBDCE9C"/>
    <w:rsid w:val="5D1E910F"/>
    <w:rsid w:val="5D2A73FB"/>
    <w:rsid w:val="5E13763D"/>
    <w:rsid w:val="5ECCCB3F"/>
    <w:rsid w:val="5F0B8422"/>
    <w:rsid w:val="5F7A563D"/>
    <w:rsid w:val="60C4BCBA"/>
    <w:rsid w:val="60F4F4A3"/>
    <w:rsid w:val="6116269E"/>
    <w:rsid w:val="61680180"/>
    <w:rsid w:val="61F3DDCA"/>
    <w:rsid w:val="622B89DB"/>
    <w:rsid w:val="62FD4465"/>
    <w:rsid w:val="63552C69"/>
    <w:rsid w:val="6358E78B"/>
    <w:rsid w:val="639BD368"/>
    <w:rsid w:val="65BC4ECB"/>
    <w:rsid w:val="665BCF66"/>
    <w:rsid w:val="6687947C"/>
    <w:rsid w:val="677FA6A6"/>
    <w:rsid w:val="67B63536"/>
    <w:rsid w:val="67FA28EC"/>
    <w:rsid w:val="6897302D"/>
    <w:rsid w:val="68AF761D"/>
    <w:rsid w:val="68E98B29"/>
    <w:rsid w:val="697A2238"/>
    <w:rsid w:val="698A60F0"/>
    <w:rsid w:val="6A2CCBE4"/>
    <w:rsid w:val="6A42B7AE"/>
    <w:rsid w:val="6A844983"/>
    <w:rsid w:val="6AAF5631"/>
    <w:rsid w:val="6AC073CF"/>
    <w:rsid w:val="6B4C271A"/>
    <w:rsid w:val="6D3E9261"/>
    <w:rsid w:val="6DD90E39"/>
    <w:rsid w:val="6E32BA39"/>
    <w:rsid w:val="6E8A4C87"/>
    <w:rsid w:val="6EE465F2"/>
    <w:rsid w:val="6F728752"/>
    <w:rsid w:val="6F778ACF"/>
    <w:rsid w:val="6F8ED636"/>
    <w:rsid w:val="703D37A2"/>
    <w:rsid w:val="70630AFF"/>
    <w:rsid w:val="707F35EE"/>
    <w:rsid w:val="70B8A07B"/>
    <w:rsid w:val="70D617DC"/>
    <w:rsid w:val="7204D695"/>
    <w:rsid w:val="7209915A"/>
    <w:rsid w:val="7257E12D"/>
    <w:rsid w:val="732A7CE0"/>
    <w:rsid w:val="7418F4D3"/>
    <w:rsid w:val="74425672"/>
    <w:rsid w:val="748B6B14"/>
    <w:rsid w:val="74BDB392"/>
    <w:rsid w:val="759666B0"/>
    <w:rsid w:val="75D2F1B1"/>
    <w:rsid w:val="763F7CE3"/>
    <w:rsid w:val="766573A7"/>
    <w:rsid w:val="76D847B8"/>
    <w:rsid w:val="77829CB4"/>
    <w:rsid w:val="78E7EE76"/>
    <w:rsid w:val="7982DE3B"/>
    <w:rsid w:val="79EF9343"/>
    <w:rsid w:val="7A0AB3EC"/>
    <w:rsid w:val="7A0ACA99"/>
    <w:rsid w:val="7A34A044"/>
    <w:rsid w:val="7A53AF0B"/>
    <w:rsid w:val="7B91F5D1"/>
    <w:rsid w:val="7BCB8262"/>
    <w:rsid w:val="7C22880E"/>
    <w:rsid w:val="7C55EA5F"/>
    <w:rsid w:val="7CB4C7E9"/>
    <w:rsid w:val="7D2BBB49"/>
    <w:rsid w:val="7D8695F3"/>
    <w:rsid w:val="7D9890FE"/>
    <w:rsid w:val="7DDF034B"/>
    <w:rsid w:val="7DFC3EF5"/>
    <w:rsid w:val="7DFE6859"/>
    <w:rsid w:val="7E068FD7"/>
    <w:rsid w:val="7E2FD761"/>
    <w:rsid w:val="7E82B62E"/>
    <w:rsid w:val="7FCBB89A"/>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E68D1AD"/>
  <w15:docId w15:val="{2BA96F03-3BDC-4B04-9C87-0A02CB09D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semiHidden="1" w:unhideWhenUsed="1" w:qFormat="1"/>
    <w:lsdException w:name="heading 3" w:locked="1" w:uiPriority="0"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n" w:default="1">
    <w:name w:val="Normal"/>
    <w:qFormat/>
    <w:rsid w:val="00C96ECE"/>
    <w:pPr>
      <w:spacing w:after="200" w:line="276" w:lineRule="auto"/>
    </w:pPr>
    <w:rPr>
      <w:sz w:val="22"/>
      <w:szCs w:val="22"/>
      <w:lang w:eastAsia="en-US"/>
    </w:rPr>
  </w:style>
  <w:style w:type="paragraph" w:styleId="Nadpis1">
    <w:name w:val="heading 1"/>
    <w:basedOn w:val="Normln"/>
    <w:next w:val="Normln"/>
    <w:link w:val="Nadpis1Char"/>
    <w:qFormat/>
    <w:locked/>
    <w:rsid w:val="00806A43"/>
    <w:pPr>
      <w:keepNext/>
      <w:keepLines/>
      <w:numPr>
        <w:numId w:val="11"/>
      </w:numPr>
      <w:spacing w:before="480" w:after="0"/>
      <w:outlineLvl w:val="0"/>
    </w:pPr>
    <w:rPr>
      <w:rFonts w:asciiTheme="majorHAnsi" w:hAnsiTheme="majorHAnsi" w:eastAsiaTheme="majorEastAsia" w:cstheme="majorBidi"/>
      <w:b/>
      <w:bCs/>
      <w:color w:val="365F91" w:themeColor="accent1" w:themeShade="BF"/>
      <w:sz w:val="28"/>
      <w:szCs w:val="28"/>
    </w:rPr>
  </w:style>
  <w:style w:type="paragraph" w:styleId="Nadpis2">
    <w:name w:val="heading 2"/>
    <w:basedOn w:val="Normln"/>
    <w:next w:val="Normln"/>
    <w:link w:val="Nadpis2Char"/>
    <w:unhideWhenUsed/>
    <w:qFormat/>
    <w:locked/>
    <w:rsid w:val="00806A43"/>
    <w:pPr>
      <w:keepNext/>
      <w:keepLines/>
      <w:numPr>
        <w:ilvl w:val="1"/>
        <w:numId w:val="11"/>
      </w:numPr>
      <w:spacing w:before="200" w:after="0"/>
      <w:outlineLvl w:val="1"/>
    </w:pPr>
    <w:rPr>
      <w:rFonts w:asciiTheme="majorHAnsi" w:hAnsiTheme="majorHAnsi" w:eastAsiaTheme="majorEastAsia" w:cstheme="majorBidi"/>
      <w:b/>
      <w:bCs/>
      <w:color w:val="4F81BD" w:themeColor="accent1"/>
      <w:sz w:val="26"/>
      <w:szCs w:val="26"/>
    </w:rPr>
  </w:style>
  <w:style w:type="paragraph" w:styleId="Nadpis3">
    <w:name w:val="heading 3"/>
    <w:basedOn w:val="Normln"/>
    <w:next w:val="Normln"/>
    <w:link w:val="Nadpis3Char"/>
    <w:semiHidden/>
    <w:unhideWhenUsed/>
    <w:qFormat/>
    <w:locked/>
    <w:rsid w:val="00806A43"/>
    <w:pPr>
      <w:keepNext/>
      <w:keepLines/>
      <w:numPr>
        <w:ilvl w:val="2"/>
        <w:numId w:val="11"/>
      </w:numPr>
      <w:spacing w:before="200" w:after="0"/>
      <w:outlineLvl w:val="2"/>
    </w:pPr>
    <w:rPr>
      <w:rFonts w:asciiTheme="majorHAnsi" w:hAnsiTheme="majorHAnsi" w:eastAsiaTheme="majorEastAsia" w:cstheme="majorBidi"/>
      <w:b/>
      <w:bCs/>
      <w:color w:val="4F81BD" w:themeColor="accent1"/>
    </w:rPr>
  </w:style>
  <w:style w:type="paragraph" w:styleId="Nadpis4">
    <w:name w:val="heading 4"/>
    <w:basedOn w:val="Normln"/>
    <w:next w:val="Normln"/>
    <w:link w:val="Nadpis4Char"/>
    <w:semiHidden/>
    <w:unhideWhenUsed/>
    <w:qFormat/>
    <w:locked/>
    <w:rsid w:val="00806A43"/>
    <w:pPr>
      <w:keepNext/>
      <w:keepLines/>
      <w:numPr>
        <w:ilvl w:val="3"/>
        <w:numId w:val="11"/>
      </w:numPr>
      <w:spacing w:before="200" w:after="0"/>
      <w:outlineLvl w:val="3"/>
    </w:pPr>
    <w:rPr>
      <w:rFonts w:asciiTheme="majorHAnsi" w:hAnsiTheme="majorHAnsi" w:eastAsiaTheme="majorEastAsia" w:cstheme="majorBidi"/>
      <w:b/>
      <w:bCs/>
      <w:i/>
      <w:iCs/>
      <w:color w:val="4F81BD" w:themeColor="accent1"/>
    </w:rPr>
  </w:style>
  <w:style w:type="paragraph" w:styleId="Nadpis5">
    <w:name w:val="heading 5"/>
    <w:basedOn w:val="Normln"/>
    <w:next w:val="Normln"/>
    <w:link w:val="Nadpis5Char"/>
    <w:semiHidden/>
    <w:unhideWhenUsed/>
    <w:qFormat/>
    <w:locked/>
    <w:rsid w:val="00806A43"/>
    <w:pPr>
      <w:keepNext/>
      <w:keepLines/>
      <w:numPr>
        <w:ilvl w:val="4"/>
        <w:numId w:val="11"/>
      </w:numPr>
      <w:spacing w:before="200" w:after="0"/>
      <w:outlineLvl w:val="4"/>
    </w:pPr>
    <w:rPr>
      <w:rFonts w:asciiTheme="majorHAnsi" w:hAnsiTheme="majorHAnsi" w:eastAsiaTheme="majorEastAsia" w:cstheme="majorBidi"/>
      <w:color w:val="243F60" w:themeColor="accent1" w:themeShade="7F"/>
    </w:rPr>
  </w:style>
  <w:style w:type="paragraph" w:styleId="Nadpis6">
    <w:name w:val="heading 6"/>
    <w:basedOn w:val="Normln"/>
    <w:next w:val="Normln"/>
    <w:link w:val="Nadpis6Char"/>
    <w:semiHidden/>
    <w:unhideWhenUsed/>
    <w:qFormat/>
    <w:locked/>
    <w:rsid w:val="00806A43"/>
    <w:pPr>
      <w:keepNext/>
      <w:keepLines/>
      <w:numPr>
        <w:ilvl w:val="5"/>
        <w:numId w:val="11"/>
      </w:numPr>
      <w:spacing w:before="200" w:after="0"/>
      <w:outlineLvl w:val="5"/>
    </w:pPr>
    <w:rPr>
      <w:rFonts w:asciiTheme="majorHAnsi" w:hAnsiTheme="majorHAnsi" w:eastAsiaTheme="majorEastAsia" w:cstheme="majorBidi"/>
      <w:i/>
      <w:iCs/>
      <w:color w:val="243F60" w:themeColor="accent1" w:themeShade="7F"/>
    </w:rPr>
  </w:style>
  <w:style w:type="paragraph" w:styleId="Nadpis7">
    <w:name w:val="heading 7"/>
    <w:basedOn w:val="Normln"/>
    <w:next w:val="Normln"/>
    <w:link w:val="Nadpis7Char"/>
    <w:semiHidden/>
    <w:unhideWhenUsed/>
    <w:qFormat/>
    <w:locked/>
    <w:rsid w:val="00806A43"/>
    <w:pPr>
      <w:keepNext/>
      <w:keepLines/>
      <w:numPr>
        <w:ilvl w:val="6"/>
        <w:numId w:val="11"/>
      </w:numPr>
      <w:spacing w:before="200" w:after="0"/>
      <w:outlineLvl w:val="6"/>
    </w:pPr>
    <w:rPr>
      <w:rFonts w:asciiTheme="majorHAnsi" w:hAnsiTheme="majorHAnsi" w:eastAsiaTheme="majorEastAsia" w:cstheme="majorBidi"/>
      <w:i/>
      <w:iCs/>
      <w:color w:val="404040" w:themeColor="text1" w:themeTint="BF"/>
    </w:rPr>
  </w:style>
  <w:style w:type="paragraph" w:styleId="Nadpis8">
    <w:name w:val="heading 8"/>
    <w:basedOn w:val="Normln"/>
    <w:next w:val="Normln"/>
    <w:link w:val="Nadpis8Char"/>
    <w:semiHidden/>
    <w:unhideWhenUsed/>
    <w:qFormat/>
    <w:locked/>
    <w:rsid w:val="00806A43"/>
    <w:pPr>
      <w:keepNext/>
      <w:keepLines/>
      <w:numPr>
        <w:ilvl w:val="7"/>
        <w:numId w:val="11"/>
      </w:numPr>
      <w:spacing w:before="200" w:after="0"/>
      <w:outlineLvl w:val="7"/>
    </w:pPr>
    <w:rPr>
      <w:rFonts w:asciiTheme="majorHAnsi" w:hAnsiTheme="majorHAnsi" w:eastAsiaTheme="majorEastAsia" w:cstheme="majorBidi"/>
      <w:color w:val="404040" w:themeColor="text1" w:themeTint="BF"/>
      <w:sz w:val="20"/>
      <w:szCs w:val="20"/>
    </w:rPr>
  </w:style>
  <w:style w:type="paragraph" w:styleId="Nadpis9">
    <w:name w:val="heading 9"/>
    <w:basedOn w:val="Normln"/>
    <w:next w:val="Normln"/>
    <w:link w:val="Nadpis9Char"/>
    <w:semiHidden/>
    <w:unhideWhenUsed/>
    <w:qFormat/>
    <w:locked/>
    <w:rsid w:val="00806A43"/>
    <w:pPr>
      <w:keepNext/>
      <w:keepLines/>
      <w:numPr>
        <w:ilvl w:val="8"/>
        <w:numId w:val="11"/>
      </w:numPr>
      <w:spacing w:before="200" w:after="0"/>
      <w:outlineLvl w:val="8"/>
    </w:pPr>
    <w:rPr>
      <w:rFonts w:asciiTheme="majorHAnsi" w:hAnsiTheme="majorHAnsi" w:eastAsiaTheme="majorEastAsia" w:cstheme="majorBidi"/>
      <w:i/>
      <w:iCs/>
      <w:color w:val="404040" w:themeColor="text1" w:themeTint="BF"/>
      <w:sz w:val="20"/>
      <w:szCs w:val="20"/>
    </w:rPr>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paragraph" w:styleId="Odstavecseseznamem">
    <w:name w:val="List Paragraph"/>
    <w:basedOn w:val="Normln"/>
    <w:uiPriority w:val="34"/>
    <w:qFormat/>
    <w:rsid w:val="00C96ECE"/>
    <w:pPr>
      <w:ind w:left="720"/>
      <w:contextualSpacing/>
    </w:pPr>
  </w:style>
  <w:style w:type="paragraph" w:styleId="Zhlav">
    <w:name w:val="header"/>
    <w:basedOn w:val="Normln"/>
    <w:link w:val="ZhlavChar"/>
    <w:uiPriority w:val="99"/>
    <w:rsid w:val="00C96ECE"/>
    <w:pPr>
      <w:tabs>
        <w:tab w:val="center" w:pos="4536"/>
        <w:tab w:val="right" w:pos="9072"/>
      </w:tabs>
      <w:spacing w:after="0" w:line="240" w:lineRule="auto"/>
    </w:pPr>
  </w:style>
  <w:style w:type="character" w:styleId="ZhlavChar" w:customStyle="1">
    <w:name w:val="Záhlaví Char"/>
    <w:link w:val="Zhlav"/>
    <w:uiPriority w:val="99"/>
    <w:locked/>
    <w:rsid w:val="00C96ECE"/>
    <w:rPr>
      <w:rFonts w:ascii="Calibri" w:hAnsi="Calibri" w:eastAsia="Times New Roman" w:cs="Times New Roman"/>
    </w:rPr>
  </w:style>
  <w:style w:type="paragraph" w:styleId="Zpat">
    <w:name w:val="footer"/>
    <w:basedOn w:val="Normln"/>
    <w:link w:val="ZpatChar"/>
    <w:uiPriority w:val="99"/>
    <w:rsid w:val="00C96ECE"/>
    <w:pPr>
      <w:tabs>
        <w:tab w:val="center" w:pos="4536"/>
        <w:tab w:val="right" w:pos="9072"/>
      </w:tabs>
      <w:spacing w:after="0" w:line="240" w:lineRule="auto"/>
    </w:pPr>
  </w:style>
  <w:style w:type="character" w:styleId="ZpatChar" w:customStyle="1">
    <w:name w:val="Zápatí Char"/>
    <w:link w:val="Zpat"/>
    <w:uiPriority w:val="99"/>
    <w:locked/>
    <w:rsid w:val="00C96ECE"/>
    <w:rPr>
      <w:rFonts w:ascii="Calibri" w:hAnsi="Calibri" w:eastAsia="Times New Roman" w:cs="Times New Roman"/>
    </w:rPr>
  </w:style>
  <w:style w:type="paragraph" w:styleId="Textbubliny">
    <w:name w:val="Balloon Text"/>
    <w:basedOn w:val="Normln"/>
    <w:link w:val="TextbublinyChar"/>
    <w:uiPriority w:val="99"/>
    <w:semiHidden/>
    <w:rsid w:val="00C96ECE"/>
    <w:pPr>
      <w:spacing w:after="0" w:line="240" w:lineRule="auto"/>
    </w:pPr>
    <w:rPr>
      <w:rFonts w:ascii="Tahoma" w:hAnsi="Tahoma" w:cs="Tahoma"/>
      <w:sz w:val="16"/>
      <w:szCs w:val="16"/>
    </w:rPr>
  </w:style>
  <w:style w:type="character" w:styleId="TextbublinyChar" w:customStyle="1">
    <w:name w:val="Text bubliny Char"/>
    <w:link w:val="Textbubliny"/>
    <w:uiPriority w:val="99"/>
    <w:semiHidden/>
    <w:locked/>
    <w:rsid w:val="00C96ECE"/>
    <w:rPr>
      <w:rFonts w:ascii="Tahoma" w:hAnsi="Tahoma" w:eastAsia="Times New Roman" w:cs="Tahoma"/>
      <w:sz w:val="16"/>
      <w:szCs w:val="16"/>
    </w:rPr>
  </w:style>
  <w:style w:type="character" w:styleId="Hypertextovodkaz">
    <w:name w:val="Hyperlink"/>
    <w:uiPriority w:val="99"/>
    <w:rsid w:val="003F6C5E"/>
    <w:rPr>
      <w:rFonts w:cs="Times New Roman"/>
      <w:color w:val="0000FF"/>
      <w:u w:val="single"/>
    </w:rPr>
  </w:style>
  <w:style w:type="paragraph" w:styleId="Revize">
    <w:name w:val="Revision"/>
    <w:hidden/>
    <w:uiPriority w:val="99"/>
    <w:semiHidden/>
    <w:rsid w:val="001A4E6F"/>
    <w:rPr>
      <w:sz w:val="22"/>
      <w:szCs w:val="22"/>
      <w:lang w:eastAsia="en-US"/>
    </w:rPr>
  </w:style>
  <w:style w:type="character" w:styleId="Odkaznakoment">
    <w:name w:val="annotation reference"/>
    <w:basedOn w:val="Standardnpsmoodstavce"/>
    <w:uiPriority w:val="99"/>
    <w:semiHidden/>
    <w:unhideWhenUsed/>
    <w:rsid w:val="001623ED"/>
    <w:rPr>
      <w:sz w:val="16"/>
      <w:szCs w:val="16"/>
    </w:rPr>
  </w:style>
  <w:style w:type="paragraph" w:styleId="Textkomente">
    <w:name w:val="annotation text"/>
    <w:basedOn w:val="Normln"/>
    <w:link w:val="TextkomenteChar"/>
    <w:uiPriority w:val="99"/>
    <w:semiHidden/>
    <w:unhideWhenUsed/>
    <w:rsid w:val="001623ED"/>
    <w:pPr>
      <w:spacing w:line="240" w:lineRule="auto"/>
    </w:pPr>
    <w:rPr>
      <w:sz w:val="20"/>
      <w:szCs w:val="20"/>
    </w:rPr>
  </w:style>
  <w:style w:type="character" w:styleId="TextkomenteChar" w:customStyle="1">
    <w:name w:val="Text komentáře Char"/>
    <w:basedOn w:val="Standardnpsmoodstavce"/>
    <w:link w:val="Textkomente"/>
    <w:uiPriority w:val="99"/>
    <w:semiHidden/>
    <w:rsid w:val="001623ED"/>
    <w:rPr>
      <w:lang w:eastAsia="en-US"/>
    </w:rPr>
  </w:style>
  <w:style w:type="paragraph" w:styleId="Pedmtkomente">
    <w:name w:val="annotation subject"/>
    <w:basedOn w:val="Textkomente"/>
    <w:next w:val="Textkomente"/>
    <w:link w:val="PedmtkomenteChar"/>
    <w:uiPriority w:val="99"/>
    <w:semiHidden/>
    <w:unhideWhenUsed/>
    <w:rsid w:val="001623ED"/>
    <w:rPr>
      <w:b/>
      <w:bCs/>
    </w:rPr>
  </w:style>
  <w:style w:type="character" w:styleId="PedmtkomenteChar" w:customStyle="1">
    <w:name w:val="Předmět komentáře Char"/>
    <w:basedOn w:val="TextkomenteChar"/>
    <w:link w:val="Pedmtkomente"/>
    <w:uiPriority w:val="99"/>
    <w:semiHidden/>
    <w:rsid w:val="001623ED"/>
    <w:rPr>
      <w:b/>
      <w:bCs/>
      <w:lang w:eastAsia="en-US"/>
    </w:rPr>
  </w:style>
  <w:style w:type="paragraph" w:styleId="Tableheading" w:customStyle="1">
    <w:name w:val="Table heading"/>
    <w:basedOn w:val="Normln"/>
    <w:uiPriority w:val="99"/>
    <w:rsid w:val="00E47CF8"/>
    <w:pPr>
      <w:overflowPunct w:val="0"/>
      <w:autoSpaceDE w:val="0"/>
      <w:autoSpaceDN w:val="0"/>
      <w:adjustRightInd w:val="0"/>
      <w:spacing w:before="40" w:after="40" w:line="240" w:lineRule="auto"/>
      <w:jc w:val="both"/>
      <w:textAlignment w:val="baseline"/>
    </w:pPr>
    <w:rPr>
      <w:rFonts w:ascii="Arial" w:hAnsi="Arial" w:eastAsia="Times New Roman"/>
      <w:b/>
      <w:sz w:val="18"/>
      <w:szCs w:val="20"/>
    </w:rPr>
  </w:style>
  <w:style w:type="paragraph" w:styleId="Tabletext" w:customStyle="1">
    <w:name w:val="Table text"/>
    <w:basedOn w:val="Tableheading"/>
    <w:rsid w:val="00E47CF8"/>
    <w:pPr>
      <w:jc w:val="left"/>
    </w:pPr>
    <w:rPr>
      <w:b w:val="0"/>
    </w:rPr>
  </w:style>
  <w:style w:type="character" w:styleId="Nadpis1Char" w:customStyle="1">
    <w:name w:val="Nadpis 1 Char"/>
    <w:basedOn w:val="Standardnpsmoodstavce"/>
    <w:link w:val="Nadpis1"/>
    <w:rsid w:val="00806A43"/>
    <w:rPr>
      <w:rFonts w:asciiTheme="majorHAnsi" w:hAnsiTheme="majorHAnsi" w:eastAsiaTheme="majorEastAsia" w:cstheme="majorBidi"/>
      <w:b/>
      <w:bCs/>
      <w:color w:val="365F91" w:themeColor="accent1" w:themeShade="BF"/>
      <w:sz w:val="28"/>
      <w:szCs w:val="28"/>
      <w:lang w:eastAsia="en-US"/>
    </w:rPr>
  </w:style>
  <w:style w:type="character" w:styleId="Nadpis2Char" w:customStyle="1">
    <w:name w:val="Nadpis 2 Char"/>
    <w:basedOn w:val="Standardnpsmoodstavce"/>
    <w:link w:val="Nadpis2"/>
    <w:rsid w:val="00806A43"/>
    <w:rPr>
      <w:rFonts w:asciiTheme="majorHAnsi" w:hAnsiTheme="majorHAnsi" w:eastAsiaTheme="majorEastAsia" w:cstheme="majorBidi"/>
      <w:b/>
      <w:bCs/>
      <w:color w:val="4F81BD" w:themeColor="accent1"/>
      <w:sz w:val="26"/>
      <w:szCs w:val="26"/>
      <w:lang w:eastAsia="en-US"/>
    </w:rPr>
  </w:style>
  <w:style w:type="character" w:styleId="Nadpis3Char" w:customStyle="1">
    <w:name w:val="Nadpis 3 Char"/>
    <w:basedOn w:val="Standardnpsmoodstavce"/>
    <w:link w:val="Nadpis3"/>
    <w:semiHidden/>
    <w:rsid w:val="00806A43"/>
    <w:rPr>
      <w:rFonts w:asciiTheme="majorHAnsi" w:hAnsiTheme="majorHAnsi" w:eastAsiaTheme="majorEastAsia" w:cstheme="majorBidi"/>
      <w:b/>
      <w:bCs/>
      <w:color w:val="4F81BD" w:themeColor="accent1"/>
      <w:sz w:val="22"/>
      <w:szCs w:val="22"/>
      <w:lang w:eastAsia="en-US"/>
    </w:rPr>
  </w:style>
  <w:style w:type="character" w:styleId="Nadpis4Char" w:customStyle="1">
    <w:name w:val="Nadpis 4 Char"/>
    <w:basedOn w:val="Standardnpsmoodstavce"/>
    <w:link w:val="Nadpis4"/>
    <w:semiHidden/>
    <w:rsid w:val="00806A43"/>
    <w:rPr>
      <w:rFonts w:asciiTheme="majorHAnsi" w:hAnsiTheme="majorHAnsi" w:eastAsiaTheme="majorEastAsia" w:cstheme="majorBidi"/>
      <w:b/>
      <w:bCs/>
      <w:i/>
      <w:iCs/>
      <w:color w:val="4F81BD" w:themeColor="accent1"/>
      <w:sz w:val="22"/>
      <w:szCs w:val="22"/>
      <w:lang w:eastAsia="en-US"/>
    </w:rPr>
  </w:style>
  <w:style w:type="character" w:styleId="Nadpis5Char" w:customStyle="1">
    <w:name w:val="Nadpis 5 Char"/>
    <w:basedOn w:val="Standardnpsmoodstavce"/>
    <w:link w:val="Nadpis5"/>
    <w:semiHidden/>
    <w:rsid w:val="00806A43"/>
    <w:rPr>
      <w:rFonts w:asciiTheme="majorHAnsi" w:hAnsiTheme="majorHAnsi" w:eastAsiaTheme="majorEastAsia" w:cstheme="majorBidi"/>
      <w:color w:val="243F60" w:themeColor="accent1" w:themeShade="7F"/>
      <w:sz w:val="22"/>
      <w:szCs w:val="22"/>
      <w:lang w:eastAsia="en-US"/>
    </w:rPr>
  </w:style>
  <w:style w:type="character" w:styleId="Nadpis6Char" w:customStyle="1">
    <w:name w:val="Nadpis 6 Char"/>
    <w:basedOn w:val="Standardnpsmoodstavce"/>
    <w:link w:val="Nadpis6"/>
    <w:semiHidden/>
    <w:rsid w:val="00806A43"/>
    <w:rPr>
      <w:rFonts w:asciiTheme="majorHAnsi" w:hAnsiTheme="majorHAnsi" w:eastAsiaTheme="majorEastAsia" w:cstheme="majorBidi"/>
      <w:i/>
      <w:iCs/>
      <w:color w:val="243F60" w:themeColor="accent1" w:themeShade="7F"/>
      <w:sz w:val="22"/>
      <w:szCs w:val="22"/>
      <w:lang w:eastAsia="en-US"/>
    </w:rPr>
  </w:style>
  <w:style w:type="character" w:styleId="Nadpis7Char" w:customStyle="1">
    <w:name w:val="Nadpis 7 Char"/>
    <w:basedOn w:val="Standardnpsmoodstavce"/>
    <w:link w:val="Nadpis7"/>
    <w:semiHidden/>
    <w:rsid w:val="00806A43"/>
    <w:rPr>
      <w:rFonts w:asciiTheme="majorHAnsi" w:hAnsiTheme="majorHAnsi" w:eastAsiaTheme="majorEastAsia" w:cstheme="majorBidi"/>
      <w:i/>
      <w:iCs/>
      <w:color w:val="404040" w:themeColor="text1" w:themeTint="BF"/>
      <w:sz w:val="22"/>
      <w:szCs w:val="22"/>
      <w:lang w:eastAsia="en-US"/>
    </w:rPr>
  </w:style>
  <w:style w:type="character" w:styleId="Nadpis8Char" w:customStyle="1">
    <w:name w:val="Nadpis 8 Char"/>
    <w:basedOn w:val="Standardnpsmoodstavce"/>
    <w:link w:val="Nadpis8"/>
    <w:semiHidden/>
    <w:rsid w:val="00806A43"/>
    <w:rPr>
      <w:rFonts w:asciiTheme="majorHAnsi" w:hAnsiTheme="majorHAnsi" w:eastAsiaTheme="majorEastAsia" w:cstheme="majorBidi"/>
      <w:color w:val="404040" w:themeColor="text1" w:themeTint="BF"/>
      <w:lang w:eastAsia="en-US"/>
    </w:rPr>
  </w:style>
  <w:style w:type="character" w:styleId="Nadpis9Char" w:customStyle="1">
    <w:name w:val="Nadpis 9 Char"/>
    <w:basedOn w:val="Standardnpsmoodstavce"/>
    <w:link w:val="Nadpis9"/>
    <w:semiHidden/>
    <w:rsid w:val="00806A43"/>
    <w:rPr>
      <w:rFonts w:asciiTheme="majorHAnsi" w:hAnsiTheme="majorHAnsi" w:eastAsiaTheme="majorEastAsia" w:cstheme="majorBidi"/>
      <w:i/>
      <w:iCs/>
      <w:color w:val="404040" w:themeColor="text1" w:themeTint="BF"/>
      <w:lang w:eastAsia="en-US"/>
    </w:rPr>
  </w:style>
  <w:style w:type="table" w:styleId="Mkatabulky">
    <w:name w:val="Table Grid"/>
    <w:basedOn w:val="Normlntabulka"/>
    <w:unhideWhenUsed/>
    <w:locked/>
    <w:rsid w:val="00940C4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adpisobsahu">
    <w:name w:val="TOC Heading"/>
    <w:basedOn w:val="Nadpis1"/>
    <w:next w:val="Normln"/>
    <w:uiPriority w:val="39"/>
    <w:unhideWhenUsed/>
    <w:qFormat/>
    <w:rsid w:val="00186E54"/>
    <w:pPr>
      <w:numPr>
        <w:numId w:val="0"/>
      </w:numPr>
      <w:spacing w:before="240" w:line="259" w:lineRule="auto"/>
      <w:outlineLvl w:val="9"/>
    </w:pPr>
    <w:rPr>
      <w:b w:val="0"/>
      <w:bCs w:val="0"/>
      <w:sz w:val="32"/>
      <w:szCs w:val="32"/>
      <w:lang w:eastAsia="cs-CZ"/>
    </w:rPr>
  </w:style>
  <w:style w:type="paragraph" w:styleId="Obsah1">
    <w:name w:val="toc 1"/>
    <w:basedOn w:val="Normln"/>
    <w:next w:val="Normln"/>
    <w:autoRedefine/>
    <w:uiPriority w:val="39"/>
    <w:locked/>
    <w:rsid w:val="00186E54"/>
    <w:pPr>
      <w:spacing w:after="100"/>
    </w:pPr>
  </w:style>
  <w:style w:type="paragraph" w:styleId="Obsah2">
    <w:name w:val="toc 2"/>
    <w:basedOn w:val="Normln"/>
    <w:next w:val="Normln"/>
    <w:autoRedefine/>
    <w:uiPriority w:val="39"/>
    <w:locked/>
    <w:rsid w:val="002E0BF4"/>
    <w:pPr>
      <w:spacing w:after="100"/>
      <w:ind w:left="220"/>
    </w:pPr>
  </w:style>
  <w:style w:type="character" w:styleId="normaltextrun" w:customStyle="1">
    <w:name w:val="normaltextrun"/>
    <w:basedOn w:val="Standardnpsmoodstavce"/>
    <w:rsid w:val="00A3287C"/>
  </w:style>
  <w:style w:type="paragraph" w:styleId="paragraph" w:customStyle="1">
    <w:name w:val="paragraph"/>
    <w:basedOn w:val="Normln"/>
    <w:rsid w:val="00BA4E88"/>
    <w:pPr>
      <w:spacing w:before="100" w:beforeAutospacing="1" w:after="100" w:afterAutospacing="1" w:line="240" w:lineRule="auto"/>
    </w:pPr>
    <w:rPr>
      <w:rFonts w:ascii="Times New Roman" w:hAnsi="Times New Roman" w:eastAsia="Times New Roman"/>
      <w:sz w:val="24"/>
      <w:szCs w:val="24"/>
      <w:lang w:eastAsia="cs-CZ"/>
    </w:rPr>
  </w:style>
  <w:style w:type="character" w:styleId="eop" w:customStyle="1">
    <w:name w:val="eop"/>
    <w:basedOn w:val="Standardnpsmoodstavce"/>
    <w:rsid w:val="00BA4E88"/>
  </w:style>
  <w:style w:type="character" w:styleId="contextualspellingandgrammarerror" w:customStyle="1">
    <w:name w:val="contextualspellingandgrammarerror"/>
    <w:basedOn w:val="Standardnpsmoodstavce"/>
    <w:rsid w:val="00BA4E88"/>
  </w:style>
  <w:style w:type="character" w:styleId="spellingerror" w:customStyle="1">
    <w:name w:val="spellingerror"/>
    <w:basedOn w:val="Standardnpsmoodstavce"/>
    <w:rsid w:val="0019212A"/>
  </w:style>
  <w:style w:type="character" w:styleId="jlqj4b" w:customStyle="1">
    <w:name w:val="jlqj4b"/>
    <w:basedOn w:val="Standardnpsmoodstavce"/>
    <w:rsid w:val="00DB7C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864087">
      <w:bodyDiv w:val="1"/>
      <w:marLeft w:val="0"/>
      <w:marRight w:val="0"/>
      <w:marTop w:val="0"/>
      <w:marBottom w:val="0"/>
      <w:divBdr>
        <w:top w:val="none" w:sz="0" w:space="0" w:color="auto"/>
        <w:left w:val="none" w:sz="0" w:space="0" w:color="auto"/>
        <w:bottom w:val="none" w:sz="0" w:space="0" w:color="auto"/>
        <w:right w:val="none" w:sz="0" w:space="0" w:color="auto"/>
      </w:divBdr>
    </w:div>
    <w:div w:id="1038315719">
      <w:bodyDiv w:val="1"/>
      <w:marLeft w:val="0"/>
      <w:marRight w:val="0"/>
      <w:marTop w:val="0"/>
      <w:marBottom w:val="0"/>
      <w:divBdr>
        <w:top w:val="none" w:sz="0" w:space="0" w:color="auto"/>
        <w:left w:val="none" w:sz="0" w:space="0" w:color="auto"/>
        <w:bottom w:val="none" w:sz="0" w:space="0" w:color="auto"/>
        <w:right w:val="none" w:sz="0" w:space="0" w:color="auto"/>
      </w:divBdr>
    </w:div>
    <w:div w:id="1926256067">
      <w:bodyDiv w:val="1"/>
      <w:marLeft w:val="0"/>
      <w:marRight w:val="0"/>
      <w:marTop w:val="0"/>
      <w:marBottom w:val="0"/>
      <w:divBdr>
        <w:top w:val="none" w:sz="0" w:space="0" w:color="auto"/>
        <w:left w:val="none" w:sz="0" w:space="0" w:color="auto"/>
        <w:bottom w:val="none" w:sz="0" w:space="0" w:color="auto"/>
        <w:right w:val="none" w:sz="0" w:space="0" w:color="auto"/>
      </w:divBdr>
      <w:divsChild>
        <w:div w:id="1425808132">
          <w:marLeft w:val="0"/>
          <w:marRight w:val="0"/>
          <w:marTop w:val="0"/>
          <w:marBottom w:val="0"/>
          <w:divBdr>
            <w:top w:val="none" w:sz="0" w:space="0" w:color="auto"/>
            <w:left w:val="none" w:sz="0" w:space="0" w:color="auto"/>
            <w:bottom w:val="none" w:sz="0" w:space="0" w:color="auto"/>
            <w:right w:val="none" w:sz="0" w:space="0" w:color="auto"/>
          </w:divBdr>
        </w:div>
        <w:div w:id="1779325661">
          <w:marLeft w:val="0"/>
          <w:marRight w:val="0"/>
          <w:marTop w:val="0"/>
          <w:marBottom w:val="0"/>
          <w:divBdr>
            <w:top w:val="none" w:sz="0" w:space="0" w:color="auto"/>
            <w:left w:val="none" w:sz="0" w:space="0" w:color="auto"/>
            <w:bottom w:val="none" w:sz="0" w:space="0" w:color="auto"/>
            <w:right w:val="none" w:sz="0" w:space="0" w:color="auto"/>
          </w:divBdr>
        </w:div>
      </w:divsChild>
    </w:div>
    <w:div w:id="2037803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 Type="http://schemas.openxmlformats.org/officeDocument/2006/relationships/glossaryDocument" Target="glossary/document.xml" Id="Rfef6df7b9c864e1d"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88bd2c1e-54f1-4a09-bd3a-990b757ba057}"/>
      </w:docPartPr>
      <w:docPartBody>
        <w:p w14:paraId="567F4F8C">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oubor DMS" ma:contentTypeID="0x010100617DA10A36FE5747AD151C4F74B1AC96005A93A8D8A1626442AD4213E70728BF63" ma:contentTypeVersion="9" ma:contentTypeDescription="Vytvoří nový dokument" ma:contentTypeScope="" ma:versionID="f09a8f2933d19259aa7a93b9461126ca">
  <xsd:schema xmlns:xsd="http://www.w3.org/2001/XMLSchema" xmlns:xs="http://www.w3.org/2001/XMLSchema" xmlns:p="http://schemas.microsoft.com/office/2006/metadata/properties" xmlns:ns2="b246a3c9-e8b6-4373-bafd-ef843f8c6aef" targetNamespace="http://schemas.microsoft.com/office/2006/metadata/properties" ma:root="true" ma:fieldsID="0ed1e8d114fcd42a935b2fb2e0b66a86"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default="" ma:description="Zvolte hodnotu Neurčeno, pokud nemá být značka (Hlavní, Příloha) uvedena." ma:format="Dropdown" ma:internalName="Znacka">
      <xsd:simpleType>
        <xsd:restriction base="dms:Choice">
          <xsd:enumeration value="Hlavní"/>
          <xsd:enumeration value="Příloha"/>
          <xsd:enumeration value="Neurčeno"/>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CarovyKod xmlns="b246a3c9-e8b6-4373-bafd-ef843f8c6aef" xsi:nil="true"/>
    <HashInit xmlns="b246a3c9-e8b6-4373-bafd-ef843f8c6aef" xsi:nil="true"/>
    <SIPFileSec xmlns="b246a3c9-e8b6-4373-bafd-ef843f8c6aef">Input</SIPFileSec>
    <Podrobnosti xmlns="b246a3c9-e8b6-4373-bafd-ef843f8c6aef" xsi:nil="true"/>
    <HashAlgorithm xmlns="b246a3c9-e8b6-4373-bafd-ef843f8c6aef" xsi:nil="true"/>
    <CisloJednaci xmlns="b246a3c9-e8b6-4373-bafd-ef843f8c6aef">STC/009518/ÚSF/2023</CisloJednaci>
    <NazevDokumentu xmlns="b246a3c9-e8b6-4373-bafd-ef843f8c6aef">Production and Supply of Prelaminated card Inlayswith windowsfor ID1 cards (znovuvyhlášení)</NazevDokumentu>
    <Znacka xmlns="b246a3c9-e8b6-4373-bafd-ef843f8c6aef" xsi:nil="true"/>
    <HashValue xmlns="b246a3c9-e8b6-4373-bafd-ef843f8c6aef" xsi:nil="true"/>
    <JID xmlns="b246a3c9-e8b6-4373-bafd-ef843f8c6aef">R_STCSPS_0061278</JID>
    <IDExt xmlns="b246a3c9-e8b6-4373-bafd-ef843f8c6aef" xsi:nil="true"/>
  </documentManagement>
</p:properties>
</file>

<file path=customXml/itemProps1.xml><?xml version="1.0" encoding="utf-8"?>
<ds:datastoreItem xmlns:ds="http://schemas.openxmlformats.org/officeDocument/2006/customXml" ds:itemID="{DEEF1998-C88F-43A4-941B-51C1D37355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3476F5-36A0-40B1-A008-B139FBE71D0F}">
  <ds:schemaRefs>
    <ds:schemaRef ds:uri="http://schemas.microsoft.com/sharepoint/v3/contenttype/forms"/>
  </ds:schemaRefs>
</ds:datastoreItem>
</file>

<file path=customXml/itemProps3.xml><?xml version="1.0" encoding="utf-8"?>
<ds:datastoreItem xmlns:ds="http://schemas.openxmlformats.org/officeDocument/2006/customXml" ds:itemID="{644FD5BF-BC3F-45A9-9087-1E9840AB51FA}">
  <ds:schemaRefs>
    <ds:schemaRef ds:uri="http://schemas.openxmlformats.org/officeDocument/2006/bibliography"/>
  </ds:schemaRefs>
</ds:datastoreItem>
</file>

<file path=customXml/itemProps4.xml><?xml version="1.0" encoding="utf-8"?>
<ds:datastoreItem xmlns:ds="http://schemas.openxmlformats.org/officeDocument/2006/customXml" ds:itemID="{D19E5E86-98AF-4008-B833-35F781866D1B}">
  <ds:schemaRefs>
    <ds:schemaRef ds:uri="http://schemas.microsoft.com/office/2006/metadata/properties"/>
    <ds:schemaRef ds:uri="http://schemas.microsoft.com/office/infopath/2007/PartnerControls"/>
    <ds:schemaRef ds:uri="b246a3c9-e8b6-4373-bafd-ef843f8c6aef"/>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Státní tiskárna cenin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Ochranova Karolina</dc:creator>
  <keywords/>
  <dc:description/>
  <lastModifiedBy>Hronová Marie</lastModifiedBy>
  <revision>12</revision>
  <lastPrinted>2013-03-14T09:52:00.0000000Z</lastPrinted>
  <dcterms:created xsi:type="dcterms:W3CDTF">2023-04-03T07:52:00.0000000Z</dcterms:created>
  <dcterms:modified xsi:type="dcterms:W3CDTF">2023-07-28T11:50:17.7469325Z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0x010100617DA10A36FE5747AD151C4F74B1AC96005A93A8D8A1626442AD4213E70728BF63</vt:lpwstr>
  </property>
</Properties>
</file>